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0" w:rsidRPr="004B06B1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ZARZĄDZENIE Nr </w:t>
      </w:r>
      <w:ins w:id="0" w:author="Grzybowski Paweł" w:date="2019-05-08T09:58:00Z">
        <w:r w:rsidR="00F63AF1">
          <w:rPr>
            <w:rFonts w:ascii="Arial" w:hAnsi="Arial" w:cs="Arial"/>
            <w:b/>
            <w:bCs/>
            <w:spacing w:val="-8"/>
            <w:sz w:val="24"/>
            <w:szCs w:val="24"/>
            <w:lang w:eastAsia="pl-PL"/>
          </w:rPr>
          <w:t>50/</w:t>
        </w:r>
      </w:ins>
      <w:r w:rsidR="00DC7837"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2019/DSM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894D5E" w:rsidRPr="004B06B1" w:rsidRDefault="00894D5E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884CF0" w:rsidRPr="004B06B1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z dnia </w:t>
      </w:r>
      <w:r w:rsidR="00F63AF1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7 maja </w:t>
      </w:r>
      <w:r w:rsidR="00884CF0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>201</w:t>
      </w:r>
      <w:r w:rsidR="00DC7837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>9</w:t>
      </w:r>
      <w:r w:rsidR="00884CF0" w:rsidRPr="004B06B1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884CF0" w:rsidRPr="004B06B1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884CF0" w:rsidRPr="004B06B1" w:rsidRDefault="00DC7837" w:rsidP="00DC783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06B1">
        <w:rPr>
          <w:rFonts w:ascii="Arial" w:hAnsi="Arial" w:cs="Arial"/>
          <w:b/>
          <w:sz w:val="24"/>
          <w:szCs w:val="24"/>
        </w:rPr>
        <w:t>zmieniające zarządzenie w sprawie określenia warunków zawierania i realizacji umów w rodzaju</w:t>
      </w:r>
      <w:r w:rsidRPr="004B06B1">
        <w:rPr>
          <w:rFonts w:ascii="Arial" w:hAnsi="Arial" w:cs="Arial"/>
          <w:sz w:val="24"/>
          <w:szCs w:val="24"/>
        </w:rPr>
        <w:t xml:space="preserve"> </w:t>
      </w:r>
      <w:r w:rsidRPr="004B06B1">
        <w:rPr>
          <w:rFonts w:ascii="Arial" w:hAnsi="Arial" w:cs="Arial"/>
          <w:b/>
          <w:sz w:val="24"/>
          <w:szCs w:val="24"/>
        </w:rPr>
        <w:t>lecznictwo uzdrowiskowe</w:t>
      </w:r>
    </w:p>
    <w:p w:rsidR="00DC7837" w:rsidRPr="004B06B1" w:rsidRDefault="00DC7837" w:rsidP="00AC47F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94D5E" w:rsidRPr="004B06B1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B06B1">
        <w:rPr>
          <w:rFonts w:ascii="Arial" w:hAnsi="Arial" w:cs="Arial"/>
          <w:sz w:val="24"/>
          <w:szCs w:val="24"/>
          <w:lang w:eastAsia="pl-PL"/>
        </w:rPr>
        <w:tab/>
      </w:r>
    </w:p>
    <w:p w:rsidR="00884CF0" w:rsidRPr="004B06B1" w:rsidRDefault="004B06B1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B06B1">
        <w:rPr>
          <w:rFonts w:ascii="Arial" w:hAnsi="Arial" w:cs="Arial"/>
          <w:sz w:val="24"/>
          <w:szCs w:val="24"/>
          <w:lang w:eastAsia="pl-PL"/>
        </w:rPr>
        <w:tab/>
      </w:r>
      <w:r w:rsidR="00884CF0" w:rsidRPr="004B06B1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środków publicznych (</w:t>
      </w:r>
      <w:r w:rsidR="00687BDF" w:rsidRPr="004B06B1">
        <w:rPr>
          <w:rFonts w:ascii="Arial" w:hAnsi="Arial" w:cs="Arial"/>
          <w:sz w:val="24"/>
          <w:szCs w:val="24"/>
          <w:lang w:eastAsia="pl-PL"/>
        </w:rPr>
        <w:t>Dz. U. z</w:t>
      </w:r>
      <w:r w:rsidR="00D562E5">
        <w:rPr>
          <w:rFonts w:ascii="Arial" w:hAnsi="Arial" w:cs="Arial"/>
          <w:sz w:val="24"/>
          <w:szCs w:val="24"/>
          <w:lang w:eastAsia="pl-PL"/>
        </w:rPr>
        <w:t> </w:t>
      </w:r>
      <w:r w:rsidR="00687BDF" w:rsidRPr="004B06B1">
        <w:rPr>
          <w:rFonts w:ascii="Arial" w:hAnsi="Arial" w:cs="Arial"/>
          <w:sz w:val="24"/>
          <w:szCs w:val="24"/>
          <w:lang w:eastAsia="pl-PL"/>
        </w:rPr>
        <w:t xml:space="preserve">2018 r. poz. 1510, z </w:t>
      </w:r>
      <w:proofErr w:type="spellStart"/>
      <w:r w:rsidR="00687BDF" w:rsidRPr="004B06B1">
        <w:rPr>
          <w:rFonts w:ascii="Arial" w:hAnsi="Arial" w:cs="Arial"/>
          <w:sz w:val="24"/>
          <w:szCs w:val="24"/>
          <w:lang w:eastAsia="pl-PL"/>
        </w:rPr>
        <w:t>późn</w:t>
      </w:r>
      <w:proofErr w:type="spellEnd"/>
      <w:r w:rsidR="00687BDF" w:rsidRPr="004B06B1">
        <w:rPr>
          <w:rFonts w:ascii="Arial" w:hAnsi="Arial" w:cs="Arial"/>
          <w:sz w:val="24"/>
          <w:szCs w:val="24"/>
          <w:lang w:eastAsia="pl-PL"/>
        </w:rPr>
        <w:t>. zm.</w:t>
      </w:r>
      <w:r w:rsidR="00616742" w:rsidRPr="004B06B1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884CF0" w:rsidRPr="004B06B1">
        <w:rPr>
          <w:rFonts w:ascii="Arial" w:hAnsi="Arial" w:cs="Arial"/>
          <w:sz w:val="24"/>
          <w:szCs w:val="24"/>
          <w:lang w:eastAsia="pl-PL"/>
        </w:rPr>
        <w:t>) zarządza się, co następuje:</w:t>
      </w:r>
    </w:p>
    <w:p w:rsidR="00884CF0" w:rsidRPr="004B06B1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B06B1">
        <w:rPr>
          <w:rFonts w:ascii="Arial" w:hAnsi="Arial" w:cs="Arial"/>
          <w:b/>
          <w:sz w:val="24"/>
          <w:szCs w:val="24"/>
          <w:lang w:eastAsia="pl-PL"/>
        </w:rPr>
        <w:tab/>
      </w:r>
      <w:r w:rsidRPr="004B06B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471622" w:rsidRPr="004B06B1" w:rsidRDefault="00D04BA7" w:rsidP="00AC47F2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B06B1">
        <w:rPr>
          <w:rFonts w:ascii="Arial" w:hAnsi="Arial" w:cs="Arial"/>
          <w:bCs/>
          <w:sz w:val="24"/>
          <w:szCs w:val="24"/>
        </w:rPr>
        <w:t xml:space="preserve"> </w:t>
      </w:r>
      <w:r w:rsidR="004B06B1" w:rsidRPr="004B06B1">
        <w:rPr>
          <w:rFonts w:ascii="Arial" w:hAnsi="Arial" w:cs="Arial"/>
          <w:bCs/>
          <w:sz w:val="24"/>
          <w:szCs w:val="24"/>
        </w:rPr>
        <w:tab/>
      </w:r>
      <w:r w:rsidR="00884CF0" w:rsidRPr="004B06B1">
        <w:rPr>
          <w:rFonts w:ascii="Arial" w:hAnsi="Arial" w:cs="Arial"/>
          <w:b/>
          <w:sz w:val="24"/>
          <w:szCs w:val="24"/>
          <w:lang w:eastAsia="pl-PL"/>
        </w:rPr>
        <w:t>§ </w:t>
      </w:r>
      <w:r w:rsidR="009764C5" w:rsidRPr="004B06B1">
        <w:rPr>
          <w:rFonts w:ascii="Arial" w:hAnsi="Arial" w:cs="Arial"/>
          <w:b/>
          <w:sz w:val="24"/>
          <w:szCs w:val="24"/>
          <w:lang w:eastAsia="pl-PL"/>
        </w:rPr>
        <w:t>1</w:t>
      </w:r>
      <w:r w:rsidR="00884CF0" w:rsidRPr="004B06B1">
        <w:rPr>
          <w:rFonts w:ascii="Arial" w:hAnsi="Arial" w:cs="Arial"/>
          <w:b/>
          <w:sz w:val="24"/>
          <w:szCs w:val="24"/>
          <w:lang w:eastAsia="pl-PL"/>
        </w:rPr>
        <w:t>. </w:t>
      </w:r>
      <w:r w:rsidR="00DC7837" w:rsidRPr="004B06B1">
        <w:rPr>
          <w:rFonts w:ascii="Arial" w:hAnsi="Arial" w:cs="Arial"/>
          <w:sz w:val="24"/>
          <w:szCs w:val="24"/>
        </w:rPr>
        <w:t xml:space="preserve">W zarządzeniu </w:t>
      </w:r>
      <w:r w:rsidR="004B06B1">
        <w:rPr>
          <w:rFonts w:ascii="Arial" w:hAnsi="Arial" w:cs="Arial"/>
          <w:sz w:val="24"/>
          <w:szCs w:val="24"/>
        </w:rPr>
        <w:t xml:space="preserve">Nr 63/2016/DSM </w:t>
      </w:r>
      <w:r w:rsidR="004B06B1" w:rsidRPr="004B06B1">
        <w:rPr>
          <w:rFonts w:ascii="Arial" w:hAnsi="Arial" w:cs="Arial"/>
          <w:sz w:val="24"/>
          <w:szCs w:val="24"/>
        </w:rPr>
        <w:t xml:space="preserve">Prezesa Narodowego Funduszu Zdrowia z dnia </w:t>
      </w:r>
      <w:r w:rsidR="004B06B1">
        <w:rPr>
          <w:rFonts w:ascii="Arial" w:hAnsi="Arial" w:cs="Arial"/>
          <w:sz w:val="24"/>
          <w:szCs w:val="24"/>
        </w:rPr>
        <w:t>29 czerwca 2016</w:t>
      </w:r>
      <w:r w:rsidR="004B06B1" w:rsidRPr="004B06B1">
        <w:rPr>
          <w:rFonts w:ascii="Arial" w:hAnsi="Arial" w:cs="Arial"/>
          <w:sz w:val="24"/>
          <w:szCs w:val="24"/>
        </w:rPr>
        <w:t xml:space="preserve"> r. w sprawie określenia warunków zawierania i realizacji umów w rodzaju lecznictwo uzdrowiskowe</w:t>
      </w:r>
      <w:r w:rsidR="004B06B1">
        <w:rPr>
          <w:rFonts w:ascii="Arial" w:hAnsi="Arial" w:cs="Arial"/>
          <w:sz w:val="24"/>
          <w:szCs w:val="24"/>
        </w:rPr>
        <w:t xml:space="preserve"> (w brzmieniu wynikającym z zarządzenia</w:t>
      </w:r>
      <w:r w:rsidR="004B06B1" w:rsidRPr="004B06B1">
        <w:rPr>
          <w:rFonts w:ascii="Arial" w:hAnsi="Arial" w:cs="Arial"/>
          <w:sz w:val="24"/>
          <w:szCs w:val="24"/>
        </w:rPr>
        <w:t xml:space="preserve"> </w:t>
      </w:r>
      <w:r w:rsidR="00DC7837" w:rsidRPr="004B06B1">
        <w:rPr>
          <w:rFonts w:ascii="Arial" w:hAnsi="Arial" w:cs="Arial"/>
          <w:sz w:val="24"/>
          <w:szCs w:val="24"/>
        </w:rPr>
        <w:t>Nr 13/2018/BP Prezesa Narodowego Funduszu Zdrowia z dnia 22 lutego 2018 r. w</w:t>
      </w:r>
      <w:r w:rsidR="004B06B1">
        <w:rPr>
          <w:rFonts w:ascii="Arial" w:hAnsi="Arial" w:cs="Arial"/>
          <w:sz w:val="24"/>
          <w:szCs w:val="24"/>
        </w:rPr>
        <w:t> </w:t>
      </w:r>
      <w:r w:rsidR="00DC7837" w:rsidRPr="004B06B1">
        <w:rPr>
          <w:rFonts w:ascii="Arial" w:hAnsi="Arial" w:cs="Arial"/>
          <w:sz w:val="24"/>
          <w:szCs w:val="24"/>
        </w:rPr>
        <w:t>sprawie określenia warunków zawierania i realizacji umów w rodzaju lecznictwo uzdrowiskowe</w:t>
      </w:r>
      <w:r w:rsidR="004B06B1">
        <w:rPr>
          <w:rFonts w:ascii="Arial" w:hAnsi="Arial" w:cs="Arial"/>
          <w:sz w:val="24"/>
          <w:szCs w:val="24"/>
        </w:rPr>
        <w:t>)</w:t>
      </w:r>
      <w:r w:rsidR="0095214C" w:rsidRPr="004B06B1">
        <w:rPr>
          <w:rFonts w:ascii="Arial" w:hAnsi="Arial" w:cs="Arial"/>
          <w:sz w:val="24"/>
          <w:szCs w:val="24"/>
        </w:rPr>
        <w:t xml:space="preserve">, zmienionym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95214C" w:rsidRPr="004B06B1">
        <w:rPr>
          <w:rFonts w:ascii="Arial" w:hAnsi="Arial" w:cs="Arial"/>
          <w:sz w:val="24"/>
          <w:szCs w:val="24"/>
        </w:rPr>
        <w:t>81/2018/DSOZ Prezesa Narodowego Funduszu Zdrowia z dnia 14 sierpnia 2018 r</w:t>
      </w:r>
      <w:r w:rsidR="004B06B1">
        <w:rPr>
          <w:rFonts w:ascii="Arial" w:hAnsi="Arial" w:cs="Arial"/>
          <w:sz w:val="24"/>
          <w:szCs w:val="24"/>
        </w:rPr>
        <w:t>.,</w:t>
      </w:r>
      <w:r w:rsidR="0095214C" w:rsidRPr="004B06B1">
        <w:rPr>
          <w:rFonts w:ascii="Arial" w:hAnsi="Arial" w:cs="Arial"/>
          <w:sz w:val="24"/>
          <w:szCs w:val="24"/>
        </w:rPr>
        <w:t xml:space="preserve">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95214C" w:rsidRPr="004B06B1">
        <w:rPr>
          <w:rFonts w:ascii="Arial" w:hAnsi="Arial" w:cs="Arial"/>
          <w:sz w:val="24"/>
          <w:szCs w:val="24"/>
        </w:rPr>
        <w:t>88/2018/DSOZ Prezesa Narodowego Funduszu Zdrowia z dnia 23 sierpnia 2018 r</w:t>
      </w:r>
      <w:r w:rsidR="004B06B1">
        <w:rPr>
          <w:rFonts w:ascii="Arial" w:hAnsi="Arial" w:cs="Arial"/>
          <w:sz w:val="24"/>
          <w:szCs w:val="24"/>
        </w:rPr>
        <w:t>.</w:t>
      </w:r>
      <w:r w:rsidR="0095214C" w:rsidRPr="004B06B1">
        <w:rPr>
          <w:rFonts w:ascii="Arial" w:hAnsi="Arial" w:cs="Arial"/>
          <w:sz w:val="24"/>
          <w:szCs w:val="24"/>
        </w:rPr>
        <w:t xml:space="preserve"> </w:t>
      </w:r>
      <w:r w:rsidR="004B06B1">
        <w:rPr>
          <w:rFonts w:ascii="Arial" w:hAnsi="Arial" w:cs="Arial"/>
          <w:sz w:val="24"/>
          <w:szCs w:val="24"/>
        </w:rPr>
        <w:t xml:space="preserve">oraz </w:t>
      </w:r>
      <w:r w:rsidR="00894D5E" w:rsidRPr="004B06B1">
        <w:rPr>
          <w:rFonts w:ascii="Arial" w:hAnsi="Arial" w:cs="Arial"/>
          <w:sz w:val="24"/>
          <w:szCs w:val="24"/>
        </w:rPr>
        <w:t xml:space="preserve"> zarządzeniem </w:t>
      </w:r>
      <w:r w:rsidR="004B06B1">
        <w:rPr>
          <w:rFonts w:ascii="Arial" w:hAnsi="Arial" w:cs="Arial"/>
          <w:sz w:val="24"/>
          <w:szCs w:val="24"/>
        </w:rPr>
        <w:t xml:space="preserve">Nr </w:t>
      </w:r>
      <w:r w:rsidR="00894D5E" w:rsidRPr="004B06B1">
        <w:rPr>
          <w:rFonts w:ascii="Arial" w:hAnsi="Arial" w:cs="Arial"/>
          <w:sz w:val="24"/>
          <w:szCs w:val="24"/>
        </w:rPr>
        <w:t>114/2018/DSOZ Prezesa Narodowego Funduszu Zdrowia z dnia 31 października 2018 r</w:t>
      </w:r>
      <w:r w:rsidR="004B06B1">
        <w:rPr>
          <w:rFonts w:ascii="Arial" w:hAnsi="Arial" w:cs="Arial"/>
          <w:sz w:val="24"/>
          <w:szCs w:val="24"/>
        </w:rPr>
        <w:t>.</w:t>
      </w:r>
      <w:r w:rsidR="00DC7837" w:rsidRPr="004B06B1">
        <w:rPr>
          <w:rFonts w:ascii="Arial" w:hAnsi="Arial" w:cs="Arial"/>
          <w:sz w:val="24"/>
          <w:szCs w:val="24"/>
        </w:rPr>
        <w:t>, załącznik nr 2</w:t>
      </w:r>
      <w:r w:rsidR="004B06B1">
        <w:rPr>
          <w:rFonts w:ascii="Arial" w:hAnsi="Arial" w:cs="Arial"/>
          <w:sz w:val="24"/>
          <w:szCs w:val="24"/>
        </w:rPr>
        <w:t xml:space="preserve"> </w:t>
      </w:r>
      <w:r w:rsidR="00DC7837" w:rsidRPr="004B06B1">
        <w:rPr>
          <w:rFonts w:ascii="Arial" w:hAnsi="Arial" w:cs="Arial"/>
          <w:sz w:val="24"/>
          <w:szCs w:val="24"/>
        </w:rPr>
        <w:t>otrzymuje brzmienie określone w</w:t>
      </w:r>
      <w:r w:rsidR="004B06B1">
        <w:rPr>
          <w:rFonts w:ascii="Arial" w:hAnsi="Arial" w:cs="Arial"/>
          <w:sz w:val="24"/>
          <w:szCs w:val="24"/>
        </w:rPr>
        <w:t> </w:t>
      </w:r>
      <w:r w:rsidR="00DC7837" w:rsidRPr="004B06B1">
        <w:rPr>
          <w:rFonts w:ascii="Arial" w:hAnsi="Arial" w:cs="Arial"/>
          <w:sz w:val="24"/>
          <w:szCs w:val="24"/>
        </w:rPr>
        <w:t>załączniku do niniejszego zarządzenia</w:t>
      </w:r>
      <w:r w:rsidR="003D638A" w:rsidRPr="004B06B1">
        <w:rPr>
          <w:rFonts w:ascii="Arial" w:hAnsi="Arial" w:cs="Arial"/>
          <w:sz w:val="24"/>
          <w:szCs w:val="24"/>
        </w:rPr>
        <w:t>.</w:t>
      </w:r>
    </w:p>
    <w:p w:rsidR="00884CF0" w:rsidRPr="004B06B1" w:rsidRDefault="004B06B1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ab/>
      </w:r>
      <w:r w:rsidR="005447C0" w:rsidRPr="004B06B1">
        <w:rPr>
          <w:rFonts w:ascii="Arial" w:hAnsi="Arial" w:cs="Arial"/>
          <w:b/>
          <w:sz w:val="24"/>
          <w:szCs w:val="24"/>
          <w:lang w:eastAsia="pl-PL"/>
        </w:rPr>
        <w:t>§ 2</w:t>
      </w:r>
      <w:r w:rsidR="000C6159" w:rsidRPr="004B06B1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84CF0" w:rsidRPr="004B06B1">
        <w:rPr>
          <w:rFonts w:ascii="Arial" w:hAnsi="Arial" w:cs="Arial"/>
          <w:sz w:val="24"/>
          <w:szCs w:val="24"/>
          <w:lang w:eastAsia="pl-PL"/>
        </w:rPr>
        <w:t>Zarządzenie wchodzi w życie z dniem</w:t>
      </w:r>
      <w:r w:rsidR="00884CF0" w:rsidRPr="004B06B1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C7837" w:rsidRPr="004B06B1">
        <w:rPr>
          <w:rFonts w:ascii="Arial" w:hAnsi="Arial" w:cs="Arial"/>
          <w:sz w:val="24"/>
          <w:szCs w:val="24"/>
          <w:lang w:eastAsia="pl-PL"/>
        </w:rPr>
        <w:t>podpisania</w:t>
      </w:r>
      <w:r w:rsidR="00884CF0" w:rsidRPr="004B06B1">
        <w:rPr>
          <w:rFonts w:ascii="Arial" w:hAnsi="Arial" w:cs="Arial"/>
          <w:sz w:val="24"/>
          <w:szCs w:val="24"/>
          <w:lang w:eastAsia="pl-PL"/>
        </w:rPr>
        <w:t>.</w:t>
      </w:r>
    </w:p>
    <w:p w:rsidR="00F46C9F" w:rsidRPr="004B06B1" w:rsidRDefault="00F46C9F">
      <w:pPr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Arial" w:hAnsi="Arial" w:cs="Arial"/>
          <w:b/>
          <w:sz w:val="24"/>
          <w:szCs w:val="24"/>
        </w:rPr>
      </w:pPr>
    </w:p>
    <w:p w:rsidR="00F46C9F" w:rsidRPr="004B06B1" w:rsidRDefault="00F46C9F">
      <w:pPr>
        <w:autoSpaceDE w:val="0"/>
        <w:autoSpaceDN w:val="0"/>
        <w:adjustRightInd w:val="0"/>
        <w:spacing w:after="0" w:line="360" w:lineRule="auto"/>
        <w:ind w:left="3540" w:firstLine="708"/>
        <w:jc w:val="center"/>
        <w:rPr>
          <w:rFonts w:ascii="Arial" w:hAnsi="Arial" w:cs="Arial"/>
          <w:b/>
          <w:sz w:val="24"/>
          <w:szCs w:val="24"/>
        </w:rPr>
      </w:pPr>
    </w:p>
    <w:p w:rsidR="00F46C9F" w:rsidRPr="000D3E78" w:rsidRDefault="00F46C9F" w:rsidP="008B7377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sz w:val="24"/>
          <w:szCs w:val="24"/>
        </w:rPr>
      </w:pPr>
      <w:r w:rsidRPr="000D3E78">
        <w:rPr>
          <w:rFonts w:ascii="Arial" w:hAnsi="Arial" w:cs="Arial"/>
          <w:b/>
          <w:sz w:val="24"/>
          <w:szCs w:val="24"/>
        </w:rPr>
        <w:t>PREZES</w:t>
      </w:r>
      <w:bookmarkStart w:id="1" w:name="_GoBack"/>
      <w:bookmarkEnd w:id="1"/>
    </w:p>
    <w:p w:rsidR="00F46C9F" w:rsidRPr="000D3E78" w:rsidRDefault="00F46C9F">
      <w:pPr>
        <w:spacing w:after="0" w:line="360" w:lineRule="auto"/>
        <w:ind w:left="4536"/>
        <w:jc w:val="both"/>
        <w:rPr>
          <w:rFonts w:ascii="Arial" w:hAnsi="Arial" w:cs="Arial"/>
          <w:b/>
          <w:sz w:val="24"/>
          <w:szCs w:val="24"/>
        </w:rPr>
      </w:pPr>
      <w:r w:rsidRPr="000D3E78">
        <w:rPr>
          <w:rFonts w:ascii="Arial" w:hAnsi="Arial" w:cs="Arial"/>
          <w:b/>
          <w:sz w:val="24"/>
          <w:szCs w:val="24"/>
        </w:rPr>
        <w:t> NARODOWEGO FUNDUSZU ZDROWIA</w:t>
      </w:r>
    </w:p>
    <w:p w:rsidR="00F46C9F" w:rsidRPr="000D3E78" w:rsidRDefault="00F46C9F" w:rsidP="00F63AF1">
      <w:pPr>
        <w:spacing w:after="0" w:line="360" w:lineRule="auto"/>
        <w:ind w:left="4248" w:right="170" w:firstLine="288"/>
        <w:jc w:val="both"/>
        <w:rPr>
          <w:rFonts w:ascii="Arial" w:hAnsi="Arial" w:cs="Arial"/>
          <w:sz w:val="24"/>
          <w:szCs w:val="24"/>
        </w:rPr>
      </w:pPr>
      <w:r w:rsidRPr="000D3E78">
        <w:rPr>
          <w:rFonts w:ascii="Arial" w:hAnsi="Arial" w:cs="Arial"/>
          <w:sz w:val="24"/>
          <w:szCs w:val="24"/>
        </w:rPr>
        <w:t xml:space="preserve">          </w:t>
      </w:r>
      <w:r w:rsidR="00F63AF1">
        <w:rPr>
          <w:rFonts w:ascii="Arial" w:hAnsi="Arial" w:cs="Arial"/>
          <w:sz w:val="24"/>
          <w:szCs w:val="24"/>
        </w:rPr>
        <w:t xml:space="preserve">           </w:t>
      </w:r>
      <w:r w:rsidRPr="000D3E78">
        <w:rPr>
          <w:rFonts w:ascii="Arial" w:hAnsi="Arial" w:cs="Arial"/>
          <w:sz w:val="24"/>
          <w:szCs w:val="24"/>
        </w:rPr>
        <w:t xml:space="preserve"> </w:t>
      </w:r>
      <w:r w:rsidR="00F63AF1">
        <w:rPr>
          <w:rFonts w:ascii="Arial" w:hAnsi="Arial" w:cs="Arial"/>
          <w:sz w:val="24"/>
          <w:szCs w:val="24"/>
        </w:rPr>
        <w:t>Andrzej Jacyna</w:t>
      </w:r>
    </w:p>
    <w:p w:rsidR="0074439F" w:rsidRPr="000D3E78" w:rsidRDefault="00F63AF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sz w:val="24"/>
          <w:szCs w:val="24"/>
        </w:rPr>
      </w:pPr>
    </w:p>
    <w:sectPr w:rsidR="0074439F" w:rsidRPr="000D3E78" w:rsidSect="00980A7E">
      <w:footerReference w:type="default" r:id="rId9"/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007" w:rsidRDefault="00D00007" w:rsidP="00884CF0">
      <w:pPr>
        <w:spacing w:after="0" w:line="240" w:lineRule="auto"/>
      </w:pPr>
      <w:r>
        <w:separator/>
      </w:r>
    </w:p>
  </w:endnote>
  <w:endnote w:type="continuationSeparator" w:id="0">
    <w:p w:rsidR="00D00007" w:rsidRDefault="00D00007" w:rsidP="0088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726" w:rsidRDefault="003B6726">
    <w:pPr>
      <w:pStyle w:val="Stopka"/>
      <w:jc w:val="right"/>
    </w:pPr>
  </w:p>
  <w:p w:rsidR="00E9552F" w:rsidRDefault="00F63AF1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007" w:rsidRDefault="00D00007" w:rsidP="00884CF0">
      <w:pPr>
        <w:spacing w:after="0" w:line="240" w:lineRule="auto"/>
      </w:pPr>
      <w:r>
        <w:separator/>
      </w:r>
    </w:p>
  </w:footnote>
  <w:footnote w:type="continuationSeparator" w:id="0">
    <w:p w:rsidR="00D00007" w:rsidRDefault="00D00007" w:rsidP="00884CF0">
      <w:pPr>
        <w:spacing w:after="0" w:line="240" w:lineRule="auto"/>
      </w:pPr>
      <w:r>
        <w:continuationSeparator/>
      </w:r>
    </w:p>
  </w:footnote>
  <w:footnote w:id="1">
    <w:p w:rsidR="00616742" w:rsidRPr="00687BDF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  <w:lang w:val="x-none" w:eastAsia="x-none"/>
        </w:rPr>
      </w:pPr>
      <w:r w:rsidRPr="00F46C9F">
        <w:rPr>
          <w:rStyle w:val="Odwoanieprzypisudolnego"/>
          <w:rFonts w:ascii="Arial" w:hAnsi="Arial" w:cs="Arial"/>
          <w:sz w:val="16"/>
          <w:szCs w:val="16"/>
        </w:rPr>
        <w:t>1)</w:t>
      </w:r>
      <w:r w:rsidRPr="00F46C9F">
        <w:rPr>
          <w:rFonts w:ascii="Arial" w:hAnsi="Arial" w:cs="Arial"/>
          <w:sz w:val="16"/>
          <w:szCs w:val="16"/>
        </w:rPr>
        <w:t xml:space="preserve"> </w:t>
      </w:r>
      <w:r w:rsidRPr="00616742">
        <w:rPr>
          <w:rFonts w:ascii="Arial" w:hAnsi="Arial" w:cs="Arial"/>
          <w:sz w:val="16"/>
          <w:szCs w:val="16"/>
          <w:lang w:val="x-none" w:eastAsia="x-none"/>
        </w:rPr>
        <w:t xml:space="preserve">Zmiany tekstu jednolitego wymienionej ustawy zostały ogłoszone w 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>Dz. U. z 2018 r. poz.1515, 1532, 1544, 1552, 1669, 1925, 2192, 2429 oraz z 2019 r. poz. 60, 303, 399</w:t>
      </w:r>
      <w:r w:rsidR="0085229D">
        <w:rPr>
          <w:rFonts w:ascii="Arial" w:hAnsi="Arial" w:cs="Arial"/>
          <w:sz w:val="16"/>
          <w:szCs w:val="16"/>
          <w:lang w:eastAsia="x-none"/>
        </w:rPr>
        <w:t>,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 xml:space="preserve"> 447</w:t>
      </w:r>
      <w:r w:rsidR="0085229D">
        <w:rPr>
          <w:rFonts w:ascii="Arial" w:hAnsi="Arial" w:cs="Arial"/>
          <w:sz w:val="16"/>
          <w:szCs w:val="16"/>
          <w:lang w:eastAsia="x-none"/>
        </w:rPr>
        <w:t xml:space="preserve"> i 730</w:t>
      </w:r>
      <w:r w:rsidR="00687BDF" w:rsidRPr="00687BDF">
        <w:rPr>
          <w:rFonts w:ascii="Arial" w:hAnsi="Arial" w:cs="Arial"/>
          <w:sz w:val="16"/>
          <w:szCs w:val="16"/>
          <w:lang w:val="x-none" w:eastAsia="x-none"/>
        </w:rPr>
        <w:t>.</w:t>
      </w:r>
    </w:p>
    <w:p w:rsidR="00616742" w:rsidRPr="00F46C9F" w:rsidRDefault="00616742" w:rsidP="00F46C9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D74D6F"/>
    <w:multiLevelType w:val="hybridMultilevel"/>
    <w:tmpl w:val="4BB02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0D1924"/>
    <w:multiLevelType w:val="hybridMultilevel"/>
    <w:tmpl w:val="ED28AC5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22DB8"/>
    <w:multiLevelType w:val="hybridMultilevel"/>
    <w:tmpl w:val="C9C8B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74199"/>
    <w:multiLevelType w:val="hybridMultilevel"/>
    <w:tmpl w:val="EF1A5C42"/>
    <w:lvl w:ilvl="0" w:tplc="EA2636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F0"/>
    <w:rsid w:val="00000A2F"/>
    <w:rsid w:val="00020BA8"/>
    <w:rsid w:val="00045415"/>
    <w:rsid w:val="0005143D"/>
    <w:rsid w:val="000651D7"/>
    <w:rsid w:val="00087A2C"/>
    <w:rsid w:val="000907F5"/>
    <w:rsid w:val="00094C3B"/>
    <w:rsid w:val="00097E65"/>
    <w:rsid w:val="000A0584"/>
    <w:rsid w:val="000B7A93"/>
    <w:rsid w:val="000C1970"/>
    <w:rsid w:val="000C6159"/>
    <w:rsid w:val="000D3E78"/>
    <w:rsid w:val="000D5445"/>
    <w:rsid w:val="000E016A"/>
    <w:rsid w:val="000E2A31"/>
    <w:rsid w:val="000F4C43"/>
    <w:rsid w:val="000F68C9"/>
    <w:rsid w:val="0011131A"/>
    <w:rsid w:val="00113304"/>
    <w:rsid w:val="001234C1"/>
    <w:rsid w:val="00135211"/>
    <w:rsid w:val="001521C7"/>
    <w:rsid w:val="00153C8F"/>
    <w:rsid w:val="00154C62"/>
    <w:rsid w:val="001A0889"/>
    <w:rsid w:val="001D7E6E"/>
    <w:rsid w:val="001E568B"/>
    <w:rsid w:val="00200768"/>
    <w:rsid w:val="0021321C"/>
    <w:rsid w:val="002157B5"/>
    <w:rsid w:val="00216771"/>
    <w:rsid w:val="00235B4D"/>
    <w:rsid w:val="00265F9B"/>
    <w:rsid w:val="00271027"/>
    <w:rsid w:val="00275BF9"/>
    <w:rsid w:val="00276B2B"/>
    <w:rsid w:val="002B6202"/>
    <w:rsid w:val="002C0047"/>
    <w:rsid w:val="002C4006"/>
    <w:rsid w:val="00312682"/>
    <w:rsid w:val="00374E1B"/>
    <w:rsid w:val="00383D07"/>
    <w:rsid w:val="00396697"/>
    <w:rsid w:val="003966CA"/>
    <w:rsid w:val="003A0450"/>
    <w:rsid w:val="003A5069"/>
    <w:rsid w:val="003A750A"/>
    <w:rsid w:val="003B6726"/>
    <w:rsid w:val="003C2E95"/>
    <w:rsid w:val="003D638A"/>
    <w:rsid w:val="00406B87"/>
    <w:rsid w:val="00407416"/>
    <w:rsid w:val="00412ECC"/>
    <w:rsid w:val="004413AA"/>
    <w:rsid w:val="0044575E"/>
    <w:rsid w:val="00471622"/>
    <w:rsid w:val="004977AE"/>
    <w:rsid w:val="004B06B1"/>
    <w:rsid w:val="004D520A"/>
    <w:rsid w:val="004E03DB"/>
    <w:rsid w:val="004E485F"/>
    <w:rsid w:val="00506BEF"/>
    <w:rsid w:val="00511359"/>
    <w:rsid w:val="00514F5F"/>
    <w:rsid w:val="00523038"/>
    <w:rsid w:val="005366A6"/>
    <w:rsid w:val="005447C0"/>
    <w:rsid w:val="00550012"/>
    <w:rsid w:val="00550BE7"/>
    <w:rsid w:val="00563863"/>
    <w:rsid w:val="0057314E"/>
    <w:rsid w:val="005807A6"/>
    <w:rsid w:val="005A3849"/>
    <w:rsid w:val="005E4B31"/>
    <w:rsid w:val="00616742"/>
    <w:rsid w:val="00641DDB"/>
    <w:rsid w:val="006430F1"/>
    <w:rsid w:val="0065601B"/>
    <w:rsid w:val="00662603"/>
    <w:rsid w:val="006756F9"/>
    <w:rsid w:val="006815BD"/>
    <w:rsid w:val="00681EA1"/>
    <w:rsid w:val="00687BDF"/>
    <w:rsid w:val="006D0E98"/>
    <w:rsid w:val="006D2263"/>
    <w:rsid w:val="006D306C"/>
    <w:rsid w:val="006D7CFB"/>
    <w:rsid w:val="006E073C"/>
    <w:rsid w:val="006E5BE5"/>
    <w:rsid w:val="006F2706"/>
    <w:rsid w:val="006F4C7C"/>
    <w:rsid w:val="0073183E"/>
    <w:rsid w:val="00780E1A"/>
    <w:rsid w:val="00794113"/>
    <w:rsid w:val="007B5CA7"/>
    <w:rsid w:val="007D3987"/>
    <w:rsid w:val="007E4DAC"/>
    <w:rsid w:val="00823326"/>
    <w:rsid w:val="008461C6"/>
    <w:rsid w:val="0085229D"/>
    <w:rsid w:val="00881E66"/>
    <w:rsid w:val="00884CF0"/>
    <w:rsid w:val="00894D5E"/>
    <w:rsid w:val="008B7377"/>
    <w:rsid w:val="00915891"/>
    <w:rsid w:val="00935F2B"/>
    <w:rsid w:val="00937B16"/>
    <w:rsid w:val="009448B5"/>
    <w:rsid w:val="009456DE"/>
    <w:rsid w:val="00947E1C"/>
    <w:rsid w:val="0095214C"/>
    <w:rsid w:val="00963DA6"/>
    <w:rsid w:val="009764C5"/>
    <w:rsid w:val="009C0F9B"/>
    <w:rsid w:val="009E16E8"/>
    <w:rsid w:val="009E62CD"/>
    <w:rsid w:val="00A22B7D"/>
    <w:rsid w:val="00A3219F"/>
    <w:rsid w:val="00A37C42"/>
    <w:rsid w:val="00A62894"/>
    <w:rsid w:val="00A8370D"/>
    <w:rsid w:val="00A94370"/>
    <w:rsid w:val="00AB2E50"/>
    <w:rsid w:val="00AC47F2"/>
    <w:rsid w:val="00AC63D0"/>
    <w:rsid w:val="00AE42C5"/>
    <w:rsid w:val="00AF52C7"/>
    <w:rsid w:val="00B10F5E"/>
    <w:rsid w:val="00B45DEF"/>
    <w:rsid w:val="00B63E13"/>
    <w:rsid w:val="00B6723B"/>
    <w:rsid w:val="00BA56F8"/>
    <w:rsid w:val="00BC3501"/>
    <w:rsid w:val="00BC510A"/>
    <w:rsid w:val="00BC556F"/>
    <w:rsid w:val="00BC5662"/>
    <w:rsid w:val="00BF48CB"/>
    <w:rsid w:val="00BF71E6"/>
    <w:rsid w:val="00C104C8"/>
    <w:rsid w:val="00C2051B"/>
    <w:rsid w:val="00C22A4D"/>
    <w:rsid w:val="00C3334B"/>
    <w:rsid w:val="00C4069C"/>
    <w:rsid w:val="00C573F0"/>
    <w:rsid w:val="00C63CBF"/>
    <w:rsid w:val="00C86918"/>
    <w:rsid w:val="00CA0926"/>
    <w:rsid w:val="00CC4F75"/>
    <w:rsid w:val="00CD000D"/>
    <w:rsid w:val="00D00007"/>
    <w:rsid w:val="00D036F3"/>
    <w:rsid w:val="00D04BA7"/>
    <w:rsid w:val="00D23E84"/>
    <w:rsid w:val="00D30C24"/>
    <w:rsid w:val="00D5353D"/>
    <w:rsid w:val="00D55EDE"/>
    <w:rsid w:val="00D562E5"/>
    <w:rsid w:val="00D81ABA"/>
    <w:rsid w:val="00D83F27"/>
    <w:rsid w:val="00DA723E"/>
    <w:rsid w:val="00DB6003"/>
    <w:rsid w:val="00DB6C45"/>
    <w:rsid w:val="00DC45DF"/>
    <w:rsid w:val="00DC7837"/>
    <w:rsid w:val="00DF5800"/>
    <w:rsid w:val="00E3334E"/>
    <w:rsid w:val="00E4033E"/>
    <w:rsid w:val="00E96412"/>
    <w:rsid w:val="00EB52DF"/>
    <w:rsid w:val="00ED07F6"/>
    <w:rsid w:val="00EE126A"/>
    <w:rsid w:val="00EE3295"/>
    <w:rsid w:val="00EE4ADD"/>
    <w:rsid w:val="00EF78E7"/>
    <w:rsid w:val="00F05FB1"/>
    <w:rsid w:val="00F07A28"/>
    <w:rsid w:val="00F14ABE"/>
    <w:rsid w:val="00F34165"/>
    <w:rsid w:val="00F46C9F"/>
    <w:rsid w:val="00F63AF1"/>
    <w:rsid w:val="00F677A8"/>
    <w:rsid w:val="00F859D9"/>
    <w:rsid w:val="00FA42C2"/>
    <w:rsid w:val="00FB23A2"/>
    <w:rsid w:val="00FB7393"/>
    <w:rsid w:val="00FE079E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521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9521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49A6-18D0-443D-8375-1478BFA7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7</cp:revision>
  <cp:lastPrinted>2018-08-10T09:21:00Z</cp:lastPrinted>
  <dcterms:created xsi:type="dcterms:W3CDTF">2019-04-23T13:04:00Z</dcterms:created>
  <dcterms:modified xsi:type="dcterms:W3CDTF">2019-05-08T07:59:00Z</dcterms:modified>
</cp:coreProperties>
</file>