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AA4" w:rsidRDefault="004E1AA4" w:rsidP="00E40294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</w:rPr>
      </w:pPr>
      <w:bookmarkStart w:id="0" w:name="_GoBack"/>
      <w:bookmarkEnd w:id="0"/>
    </w:p>
    <w:p w:rsidR="00E40294" w:rsidRPr="00E40294" w:rsidRDefault="00E40294" w:rsidP="00E40294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E40294">
        <w:rPr>
          <w:rFonts w:ascii="Arial Narrow" w:eastAsia="Times New Roman" w:hAnsi="Arial Narrow" w:cs="Times New Roman"/>
          <w:b/>
          <w:bCs/>
          <w:sz w:val="24"/>
          <w:szCs w:val="24"/>
        </w:rPr>
        <w:t>Opis świadczenia</w:t>
      </w:r>
    </w:p>
    <w:p w:rsidR="00E40294" w:rsidRPr="00E40294" w:rsidRDefault="00E40294" w:rsidP="00E40294">
      <w:pPr>
        <w:jc w:val="center"/>
        <w:rPr>
          <w:rFonts w:ascii="Calibri" w:eastAsia="Times New Roman" w:hAnsi="Calibri" w:cs="Times New Roman"/>
        </w:rPr>
      </w:pPr>
      <w:r w:rsidRPr="00E40294">
        <w:rPr>
          <w:rFonts w:ascii="Arial" w:eastAsia="Times New Roman" w:hAnsi="Arial" w:cs="Arial"/>
          <w:b/>
          <w:bCs/>
          <w:sz w:val="20"/>
          <w:szCs w:val="20"/>
        </w:rPr>
        <w:t>KWALIFIKACJA DO LECZENIA ZABURZEŃ MOTORYCZNYCH W PRZEBIEGU ZAAWANSOWANEJ CHOROBY PARKINSONA (ICD-10 G.20)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1"/>
        <w:gridCol w:w="2820"/>
        <w:gridCol w:w="6378"/>
      </w:tblGrid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198" w:type="dxa"/>
            <w:gridSpan w:val="2"/>
          </w:tcPr>
          <w:p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i weryfikacja leczenia pierwotnych niedoborów odporności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określenie i kody powiązanych ze świadczeniem schorzeń (wg ICD 10)</w:t>
            </w:r>
          </w:p>
        </w:tc>
        <w:tc>
          <w:tcPr>
            <w:tcW w:w="6378" w:type="dxa"/>
          </w:tcPr>
          <w:p w:rsidR="00E40294" w:rsidRPr="00E40294" w:rsidRDefault="00E40294" w:rsidP="00B77D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G20  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1.3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1.4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częstość występowania jednostki chorobowej lub procedury medycznej</w:t>
            </w:r>
          </w:p>
        </w:tc>
        <w:tc>
          <w:tcPr>
            <w:tcW w:w="6378" w:type="dxa"/>
          </w:tcPr>
          <w:p w:rsidR="00E40294" w:rsidRPr="00E40294" w:rsidRDefault="00E40294" w:rsidP="0035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oparciu o wypowiedzi ekspertów zawarte w analizie weryfikacyjnej  </w:t>
            </w:r>
            <w:proofErr w:type="spellStart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AOTMiT</w:t>
            </w:r>
            <w:proofErr w:type="spellEnd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z dnia 3 marca 2017 r. </w:t>
            </w:r>
            <w:r w:rsidR="003513F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można stwierdzić, że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populacja pacjentów, którzy mogą odnieść korzyść z przedmiotowego leczenia wynosi od 300 do 500 osó</w:t>
            </w:r>
            <w:r w:rsidR="003513F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b, z tym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że  szacunkowo można przewidywać, </w:t>
            </w:r>
            <w:r w:rsidR="003513F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iż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skali kraju rocznie kwalifikowanych chorych do leczenia systemem </w:t>
            </w:r>
            <w:proofErr w:type="spellStart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Duodopą</w:t>
            </w:r>
            <w:proofErr w:type="spellEnd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będzie ok. 30 chorych. W kolejnych latach, wraz ze wzrostem świadomości lekarzy liczba kierowanych chorych może ulec zwiększeniu. Wg </w:t>
            </w:r>
            <w:proofErr w:type="spellStart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AOTMiT</w:t>
            </w:r>
            <w:proofErr w:type="spellEnd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liczebność populacji docelowej może mieścić się w zakresie  od 30-40 do 1 tys. chorych.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kryteria kwalifikacji chorych wymagających udzielenia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Koordynacyjny dokonuje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dwuetapowej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kwalifikacji chorych do uczestnictwa w programie lekowym w oparciu o opis przedmiotowego programu. Rozpoczęcie terapii  następuje wyłącznie po pozytywnej kwalifikacji pacjenta do leczenia przez Zespół Koordynacyjny.</w:t>
            </w: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oraz weryfikacja skuteczności leczenia odbywa się w oparciu o:</w:t>
            </w:r>
            <w:bookmarkStart w:id="1" w:name="_Toc60377946"/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ind w:left="280" w:hanging="2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ab/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przekazany Zespołowi 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wnios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ek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 leczenie lekiem Duodopa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</w:t>
            </w:r>
          </w:p>
          <w:p w:rsidR="00E40294" w:rsidRPr="00E40294" w:rsidRDefault="00E40294" w:rsidP="0019634C">
            <w:pPr>
              <w:autoSpaceDE w:val="0"/>
              <w:autoSpaceDN w:val="0"/>
              <w:adjustRightInd w:val="0"/>
              <w:spacing w:after="0" w:line="240" w:lineRule="auto"/>
              <w:ind w:left="280" w:hanging="2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ab/>
              <w:t>analizę</w:t>
            </w:r>
            <w:bookmarkEnd w:id="1"/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załączonej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dokumentacji medycznej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waz z wypełnionym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przez pacjenta dziennicz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kiem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Hausera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89.00 - badanie i porada lekarska, konsultacja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1.7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zalecenia dotyczące dalszego postępowania (zalecane lub konieczne kolejne świadczenia)</w:t>
            </w:r>
          </w:p>
        </w:tc>
        <w:tc>
          <w:tcPr>
            <w:tcW w:w="6378" w:type="dxa"/>
          </w:tcPr>
          <w:p w:rsidR="00E40294" w:rsidRPr="00E40294" w:rsidRDefault="00E40294" w:rsidP="001963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przypadku pozytywnej 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stateczn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ej</w:t>
            </w:r>
            <w:r w:rsidR="0019634C" w:rsidRP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kwalifikacj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- włączenie </w:t>
            </w:r>
            <w:r w:rsidR="0019634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pacjenta</w:t>
            </w:r>
            <w:r w:rsidR="0019634C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do  programu lekowego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1.8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oczekiwane wyniki postępowania (efekt działania)</w:t>
            </w:r>
          </w:p>
        </w:tc>
        <w:tc>
          <w:tcPr>
            <w:tcW w:w="6378" w:type="dxa"/>
          </w:tcPr>
          <w:p w:rsidR="00E40294" w:rsidRPr="00E40294" w:rsidRDefault="00B036E5" w:rsidP="00B036E5">
            <w:pPr>
              <w:tabs>
                <w:tab w:val="num" w:pos="84"/>
                <w:tab w:val="num" w:pos="720"/>
              </w:tabs>
              <w:autoSpaceDE w:val="0"/>
              <w:autoSpaceDN w:val="0"/>
              <w:spacing w:after="0" w:line="240" w:lineRule="auto"/>
              <w:ind w:left="8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poprawa stanu klinicznego i poprawa kontroli ch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oroby poprzez uzyskanie poprawy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sprawności ruchowej poprzez optymalne wydłużenie okresu „on” bez nasilenia dyskinez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pląsawiczych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oraz objawów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pozaruchowych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(głównie zaburzeń funkcji poznawczych i objawów psychotycznych)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;</w:t>
            </w:r>
          </w:p>
          <w:p w:rsidR="00E40294" w:rsidRPr="00E40294" w:rsidRDefault="00B036E5" w:rsidP="00B036E5">
            <w:pPr>
              <w:tabs>
                <w:tab w:val="num" w:pos="84"/>
                <w:tab w:val="num" w:pos="720"/>
              </w:tabs>
              <w:autoSpaceDE w:val="0"/>
              <w:autoSpaceDN w:val="0"/>
              <w:spacing w:after="0" w:line="240" w:lineRule="auto"/>
              <w:ind w:left="8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poprawa jakości życia chorych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1.9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ryzyka powikłań postępowania medycznego i częstość ich występowania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Zgodne z zapisami w charakterystyce produktu leczniczego, </w:t>
            </w:r>
          </w:p>
        </w:tc>
      </w:tr>
      <w:tr w:rsidR="00E40294" w:rsidRPr="00E40294" w:rsidTr="00A741CB">
        <w:trPr>
          <w:trHeight w:val="349"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198" w:type="dxa"/>
            <w:gridSpan w:val="2"/>
          </w:tcPr>
          <w:p w:rsidR="00E40294" w:rsidRPr="00E40294" w:rsidRDefault="00E40294" w:rsidP="00E40294">
            <w:pPr>
              <w:tabs>
                <w:tab w:val="num" w:pos="2143"/>
              </w:tabs>
              <w:spacing w:after="0" w:line="240" w:lineRule="auto"/>
              <w:outlineLvl w:val="4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Warunki wykonania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2.1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i liczba badań diagnostycznych, niezbędnych dla wykonania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została określona w opisie programu </w:t>
            </w:r>
            <w:r w:rsidRPr="00E40294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Leczenia zaburzeń motorycznych w przebiegu zaawansowanej choroby Parkinsona (ICD-10 G.20)</w:t>
            </w:r>
          </w:p>
        </w:tc>
      </w:tr>
      <w:tr w:rsidR="00E40294" w:rsidRPr="00E40294" w:rsidTr="00936402">
        <w:trPr>
          <w:cantSplit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oczekiwanych informacji na podstawie wykonanych badań diagnostycznych</w:t>
            </w:r>
          </w:p>
        </w:tc>
        <w:tc>
          <w:tcPr>
            <w:tcW w:w="6378" w:type="dxa"/>
          </w:tcPr>
          <w:p w:rsidR="00E40294" w:rsidRPr="00E40294" w:rsidRDefault="00B036E5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potwierdzenie możliwości kwalifikacji do leczenia systemem Duodopa</w:t>
            </w:r>
          </w:p>
          <w:p w:rsidR="00E40294" w:rsidRPr="00E40294" w:rsidRDefault="00B036E5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kontrola prawidłowości leczenia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2.3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średni czas udzielania świadczenia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zgodnie z kryteriami opisanymi w programie Leczenia zaburzeń motorycznych w przebiegu zaawansowanej choroby Parkinsona (ICD-10 G.20)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2.4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sprzęt i aparatura medyczna </w:t>
            </w:r>
          </w:p>
        </w:tc>
        <w:tc>
          <w:tcPr>
            <w:tcW w:w="6378" w:type="dxa"/>
          </w:tcPr>
          <w:p w:rsidR="00E40294" w:rsidRPr="00E40294" w:rsidRDefault="00E40294" w:rsidP="00B036E5">
            <w:pPr>
              <w:tabs>
                <w:tab w:val="num" w:pos="720"/>
              </w:tabs>
              <w:autoSpaceDE w:val="0"/>
              <w:autoSpaceDN w:val="0"/>
              <w:spacing w:after="0" w:line="240" w:lineRule="auto"/>
              <w:ind w:left="84"/>
              <w:jc w:val="both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program archiwizacji danych dotyczących programów lekowych w systemie komputerowym (SMPT), wypełniany przez lekarzy prowadzących i przez Zespół Koordynacyjny.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2.5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warunki organizacyjne udzielania świadczeń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Ośrodek będący realizatorem przedmiotowego świadczenia </w:t>
            </w:r>
            <w:r w:rsidR="00A741C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musi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zapewnić warunki do realizacji następujących zadań Zespołu Koordynacyjnego:</w:t>
            </w:r>
          </w:p>
          <w:p w:rsidR="00E40294" w:rsidRPr="00E40294" w:rsidRDefault="00E40294" w:rsidP="00E40294">
            <w:pPr>
              <w:tabs>
                <w:tab w:val="left" w:pos="708"/>
              </w:tabs>
              <w:autoSpaceDE w:val="0"/>
              <w:autoSpaceDN w:val="0"/>
              <w:contextualSpacing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Arial"/>
                <w:sz w:val="20"/>
                <w:szCs w:val="20"/>
              </w:rPr>
              <w:t xml:space="preserve">- nadzorowanie zgłaszalności przez poszczególne ośrodki chorych do leczenia, </w:t>
            </w:r>
          </w:p>
          <w:p w:rsidR="00E40294" w:rsidRPr="00E40294" w:rsidRDefault="00E40294" w:rsidP="00E40294">
            <w:pPr>
              <w:tabs>
                <w:tab w:val="left" w:pos="708"/>
              </w:tabs>
              <w:autoSpaceDE w:val="0"/>
              <w:autoSpaceDN w:val="0"/>
              <w:ind w:left="226" w:hanging="226"/>
              <w:contextualSpacing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Arial"/>
                <w:sz w:val="20"/>
                <w:szCs w:val="20"/>
              </w:rPr>
              <w:t>- zapewnienie niezakłóconego, ciągłego przepływu informacji pomiędzy ośrodkami prowadzącymi terapię i ośrodkiem koordynującym, o skuteczności prowadzonego leczenia i ewentualnych działaniach ubocznych,</w:t>
            </w:r>
          </w:p>
          <w:p w:rsidR="00E40294" w:rsidRPr="00E40294" w:rsidRDefault="00E40294" w:rsidP="00E40294">
            <w:pPr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Arial"/>
                <w:sz w:val="20"/>
                <w:szCs w:val="20"/>
              </w:rPr>
              <w:t>- aktualizacja i nadzór nad prowadzonym rejestrem zgodnym z wymaganiami programu oraz prowadzenie archiwum niezbędnego dla potrzeb sprawozdawczości i analiz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2.6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kwalifikacje specjalistów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ze specjalizacją w zakresie neurologii 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2.7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umiejętności i doświadczenie zawodowe 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lekarze ze specjalizacją w zakresie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E40294" w:rsidRPr="00E40294" w:rsidTr="003513F8">
        <w:trPr>
          <w:trHeight w:val="987"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2.8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dziedzin medycyny uprawnionych do wykonania świadczenia</w:t>
            </w: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neurologia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198" w:type="dxa"/>
            <w:gridSpan w:val="2"/>
          </w:tcPr>
          <w:p w:rsidR="00E40294" w:rsidRPr="00E40294" w:rsidRDefault="00E40294" w:rsidP="00E40294">
            <w:pPr>
              <w:tabs>
                <w:tab w:val="num" w:pos="2143"/>
              </w:tabs>
              <w:spacing w:after="0" w:line="240" w:lineRule="auto"/>
              <w:outlineLvl w:val="4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Skuteczność medyczna i ekonomiczna </w:t>
            </w:r>
          </w:p>
        </w:tc>
      </w:tr>
      <w:tr w:rsidR="00E40294" w:rsidRPr="00E40294" w:rsidTr="00936402">
        <w:tc>
          <w:tcPr>
            <w:tcW w:w="441" w:type="dxa"/>
          </w:tcPr>
          <w:p w:rsidR="00E40294" w:rsidRPr="00E40294" w:rsidRDefault="00E40294" w:rsidP="005A2A1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  <w:r w:rsidR="005A2A1E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potwierdzenie skuteczności procedury medycznej z podaniem stopnia ufności wyniku (korzyści uzyskane dzięki jej zastosowaniu — efektywność medyczna)</w:t>
            </w:r>
          </w:p>
        </w:tc>
        <w:tc>
          <w:tcPr>
            <w:tcW w:w="6378" w:type="dxa"/>
          </w:tcPr>
          <w:p w:rsidR="00E40294" w:rsidRPr="00E40294" w:rsidRDefault="00B036E5" w:rsidP="00B036E5">
            <w:pPr>
              <w:autoSpaceDE w:val="0"/>
              <w:autoSpaceDN w:val="0"/>
              <w:spacing w:after="0" w:line="240" w:lineRule="auto"/>
              <w:ind w:left="84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poprawa jakości życia chorych objętych terapią </w:t>
            </w:r>
          </w:p>
          <w:p w:rsidR="00E40294" w:rsidRPr="00E40294" w:rsidRDefault="00B036E5" w:rsidP="00B036E5">
            <w:pPr>
              <w:autoSpaceDE w:val="0"/>
              <w:autoSpaceDN w:val="0"/>
              <w:spacing w:after="0" w:line="240" w:lineRule="auto"/>
              <w:ind w:left="84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wydłużenie czasu przeżycia chorych</w:t>
            </w:r>
          </w:p>
          <w:p w:rsidR="00E40294" w:rsidRPr="00E40294" w:rsidRDefault="00B036E5" w:rsidP="00B036E5">
            <w:pPr>
              <w:autoSpaceDE w:val="0"/>
              <w:autoSpaceDN w:val="0"/>
              <w:spacing w:after="0" w:line="240" w:lineRule="auto"/>
              <w:ind w:left="8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 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poprawa stanu klinicznego i poprawa kontroli choroby poprzez uzyskanie poprawy sprawności ruchowej poprzez optymalne wydłużenie okresu „on” bez nasilenia dyskinez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pląsawiczych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oraz objawów </w:t>
            </w:r>
            <w:proofErr w:type="spellStart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pozaruchowych</w:t>
            </w:r>
            <w:proofErr w:type="spellEnd"/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(głównie zaburzeń funkcji poznawczych i objawów psychotycznych).</w:t>
            </w:r>
          </w:p>
          <w:p w:rsidR="00E40294" w:rsidRPr="00E40294" w:rsidRDefault="00E40294" w:rsidP="00E40294">
            <w:pPr>
              <w:autoSpaceDE w:val="0"/>
              <w:autoSpaceDN w:val="0"/>
              <w:spacing w:after="0" w:line="240" w:lineRule="auto"/>
              <w:ind w:left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E40294" w:rsidRPr="00E40294" w:rsidTr="00936402">
        <w:trPr>
          <w:trHeight w:val="517"/>
        </w:trPr>
        <w:tc>
          <w:tcPr>
            <w:tcW w:w="441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20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Istniejące wytyczne postępowania medycznego</w:t>
            </w:r>
          </w:p>
        </w:tc>
        <w:tc>
          <w:tcPr>
            <w:tcW w:w="6378" w:type="dxa"/>
          </w:tcPr>
          <w:p w:rsidR="00E40294" w:rsidRPr="00E40294" w:rsidRDefault="00E40294" w:rsidP="00E40294">
            <w:pPr>
              <w:tabs>
                <w:tab w:val="num" w:pos="259"/>
                <w:tab w:val="num" w:pos="720"/>
              </w:tabs>
              <w:autoSpaceDE w:val="0"/>
              <w:autoSpaceDN w:val="0"/>
              <w:spacing w:after="0" w:line="240" w:lineRule="auto"/>
              <w:ind w:left="259" w:hanging="259"/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według aktualnie obowiązujących standardów i wytycznych</w:t>
            </w:r>
          </w:p>
        </w:tc>
      </w:tr>
    </w:tbl>
    <w:p w:rsidR="008629A7" w:rsidRDefault="008629A7" w:rsidP="003513F8"/>
    <w:p w:rsidR="00272584" w:rsidRDefault="00272584" w:rsidP="003513F8"/>
    <w:p w:rsidR="00272584" w:rsidRDefault="00272584" w:rsidP="003513F8"/>
    <w:p w:rsidR="00272584" w:rsidRDefault="00272584" w:rsidP="003513F8"/>
    <w:p w:rsidR="005B65E1" w:rsidRDefault="005B65E1">
      <w:pPr>
        <w:rPr>
          <w:rFonts w:ascii="Times New Roman" w:eastAsia="Times New Roman" w:hAnsi="Times New Roman" w:cs="Times New Roman"/>
          <w:spacing w:val="5"/>
          <w:sz w:val="36"/>
          <w:szCs w:val="36"/>
        </w:rPr>
      </w:pPr>
      <w:r>
        <w:rPr>
          <w:rFonts w:ascii="Times New Roman" w:eastAsia="Times New Roman" w:hAnsi="Times New Roman" w:cs="Times New Roman"/>
          <w:spacing w:val="5"/>
          <w:sz w:val="36"/>
          <w:szCs w:val="36"/>
        </w:rPr>
        <w:br w:type="page"/>
      </w:r>
    </w:p>
    <w:p w:rsidR="00272584" w:rsidRPr="00272584" w:rsidRDefault="00272584" w:rsidP="00272584">
      <w:pPr>
        <w:pBdr>
          <w:bottom w:val="single" w:sz="4" w:space="1" w:color="auto"/>
        </w:pBdr>
        <w:contextualSpacing/>
        <w:jc w:val="center"/>
        <w:rPr>
          <w:rFonts w:ascii="Times New Roman" w:eastAsia="Times New Roman" w:hAnsi="Times New Roman" w:cs="Times New Roman"/>
          <w:spacing w:val="5"/>
          <w:sz w:val="36"/>
          <w:szCs w:val="36"/>
        </w:rPr>
      </w:pPr>
      <w:r w:rsidRPr="00272584">
        <w:rPr>
          <w:rFonts w:ascii="Times New Roman" w:eastAsia="Times New Roman" w:hAnsi="Times New Roman" w:cs="Times New Roman"/>
          <w:spacing w:val="5"/>
          <w:sz w:val="36"/>
          <w:szCs w:val="36"/>
        </w:rPr>
        <w:lastRenderedPageBreak/>
        <w:t xml:space="preserve">Wzór wniosku o leczenie lekiem Duodopa </w:t>
      </w:r>
    </w:p>
    <w:p w:rsidR="00272584" w:rsidRPr="00272584" w:rsidRDefault="00272584" w:rsidP="00272584">
      <w:pPr>
        <w:spacing w:before="480" w:after="0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584">
        <w:rPr>
          <w:rFonts w:ascii="Times New Roman" w:eastAsia="Times New Roman" w:hAnsi="Times New Roman" w:cs="Times New Roman"/>
          <w:bCs/>
          <w:sz w:val="28"/>
          <w:szCs w:val="28"/>
        </w:rPr>
        <w:t>Zespół Koordynujący ds. leczenia dorosłych pacjentów z zaburzeniami motorycznymi w przebiegu zaawansowanej choroby Parkinsona (ICD-10 G.20)</w:t>
      </w:r>
    </w:p>
    <w:p w:rsidR="00272584" w:rsidRPr="00272584" w:rsidRDefault="00272584" w:rsidP="00272584">
      <w:pPr>
        <w:spacing w:before="480" w:after="0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72584" w:rsidRPr="00272584" w:rsidRDefault="00272584" w:rsidP="00272584">
      <w:pPr>
        <w:spacing w:before="480"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584">
        <w:rPr>
          <w:rFonts w:ascii="Times New Roman" w:eastAsia="Times New Roman" w:hAnsi="Times New Roman" w:cs="Times New Roman"/>
          <w:b/>
          <w:bCs/>
          <w:sz w:val="28"/>
          <w:szCs w:val="28"/>
        </w:rPr>
        <w:t>Wniosek o przydzielenie leku Duodopa</w:t>
      </w:r>
    </w:p>
    <w:p w:rsidR="00272584" w:rsidRPr="00272584" w:rsidRDefault="00272584" w:rsidP="0027258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Wniosek należy wysłać na adres sekretariatu Zespołu Koordynacyjnego ds.  leczenia dorosłych pacjentów z zaburzeniami motorycznymi w przebiegu zaawansowanej choroby Parkinsona (ICD-10 G.20)</w:t>
      </w:r>
    </w:p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spacing w:before="200" w:after="0"/>
        <w:jc w:val="both"/>
        <w:outlineLvl w:val="1"/>
        <w:rPr>
          <w:rFonts w:ascii="Cambria" w:eastAsia="Times New Roman" w:hAnsi="Cambria" w:cs="Times New Roman"/>
          <w:bCs/>
        </w:rPr>
      </w:pPr>
      <w:r w:rsidRPr="00272584">
        <w:rPr>
          <w:rFonts w:ascii="Cambria" w:eastAsia="Times New Roman" w:hAnsi="Cambria" w:cs="Times New Roman"/>
          <w:bCs/>
        </w:rPr>
        <w:t xml:space="preserve">Zgłaszając wniosek potwierdzam, że pacjent spełnia kryteria włączenia do programu lekowego „Leczenie zaburzeń motorycznych w przebiegu zaawansowanej choroby </w:t>
      </w:r>
      <w:r w:rsidR="00AB05EB">
        <w:rPr>
          <w:rFonts w:ascii="Cambria" w:eastAsia="Times New Roman" w:hAnsi="Cambria" w:cs="Times New Roman"/>
          <w:bCs/>
        </w:rPr>
        <w:t>P</w:t>
      </w:r>
      <w:r w:rsidR="00AB05EB" w:rsidRPr="00272584">
        <w:rPr>
          <w:rFonts w:ascii="Cambria" w:eastAsia="Times New Roman" w:hAnsi="Cambria" w:cs="Times New Roman"/>
          <w:bCs/>
        </w:rPr>
        <w:t xml:space="preserve">arkinsona </w:t>
      </w:r>
      <w:r w:rsidRPr="00272584">
        <w:rPr>
          <w:rFonts w:ascii="Cambria" w:eastAsia="Times New Roman" w:hAnsi="Cambria" w:cs="Times New Roman"/>
          <w:bCs/>
        </w:rPr>
        <w:t>(ICD-10 G.20)”.</w:t>
      </w:r>
    </w:p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  <w:r w:rsidRPr="00272584">
        <w:rPr>
          <w:rFonts w:ascii="Cambria" w:eastAsia="Times New Roman" w:hAnsi="Cambria" w:cs="Times New Roman"/>
          <w:b/>
          <w:bCs/>
        </w:rPr>
        <w:t>Dane personalne pacjenta:</w:t>
      </w:r>
    </w:p>
    <w:p w:rsidR="00272584" w:rsidRPr="00272584" w:rsidRDefault="0027258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 w:rsidRPr="00272584">
        <w:rPr>
          <w:rFonts w:ascii="Cambria" w:eastAsia="Batang" w:hAnsi="Cambria" w:cs="Times New Roman"/>
          <w:sz w:val="20"/>
          <w:szCs w:val="20"/>
          <w:lang w:eastAsia="pl-PL"/>
        </w:rPr>
        <w:t>Imię:____________________________________________________________________________________________________________________</w:t>
      </w:r>
    </w:p>
    <w:p w:rsidR="00272584" w:rsidRPr="00272584" w:rsidRDefault="0027258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 w:rsidRPr="00272584">
        <w:rPr>
          <w:rFonts w:ascii="Cambria" w:eastAsia="Batang" w:hAnsi="Cambria" w:cs="Times New Roman"/>
          <w:sz w:val="20"/>
          <w:szCs w:val="20"/>
          <w:lang w:eastAsia="pl-PL"/>
        </w:rPr>
        <w:t>Nazwisko:______________________________________________________________________________________________________________</w:t>
      </w:r>
    </w:p>
    <w:p w:rsidR="00272584" w:rsidRPr="00272584" w:rsidRDefault="0027258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 w:rsidRPr="00272584">
        <w:rPr>
          <w:rFonts w:ascii="Cambria" w:eastAsia="Batang" w:hAnsi="Cambria" w:cs="Times New Roman"/>
          <w:sz w:val="20"/>
          <w:szCs w:val="20"/>
          <w:lang w:eastAsia="pl-PL"/>
        </w:rPr>
        <w:t>PESEL:__________________________________________________________________________________________________________________</w:t>
      </w: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  <w:r w:rsidRPr="00272584">
        <w:rPr>
          <w:rFonts w:ascii="Cambria" w:eastAsia="Batang" w:hAnsi="Cambria" w:cs="Times New Roman"/>
          <w:b/>
          <w:sz w:val="16"/>
          <w:szCs w:val="16"/>
          <w:lang w:eastAsia="pl-PL"/>
        </w:rPr>
        <w:t>Jednostka wystawiająca wniosek:</w:t>
      </w:r>
    </w:p>
    <w:p w:rsidR="00272584" w:rsidRPr="00272584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  <w:r>
        <w:rPr>
          <w:rFonts w:ascii="Cambria" w:eastAsia="Batang" w:hAnsi="Cambria" w:cs="Times New Roman"/>
          <w:sz w:val="20"/>
          <w:szCs w:val="20"/>
          <w:lang w:eastAsia="pl-PL"/>
        </w:rPr>
        <w:tab/>
        <w:t>Pełna nazwa___________________________________________________________________________________________________________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272584" w:rsidRPr="00272584" w:rsidTr="00346987">
        <w:tc>
          <w:tcPr>
            <w:tcW w:w="6307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616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Miejscowość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993"/>
              </w:tabs>
              <w:spacing w:before="60" w:after="0" w:line="240" w:lineRule="auto"/>
              <w:ind w:left="488" w:hanging="488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 xml:space="preserve">Kod 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</w:t>
            </w:r>
            <w:r w:rsidR="009877D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_______</w:t>
            </w:r>
          </w:p>
        </w:tc>
      </w:tr>
      <w:tr w:rsidR="00272584" w:rsidRPr="00272584" w:rsidTr="00346987">
        <w:tc>
          <w:tcPr>
            <w:tcW w:w="6307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616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Ul.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_______________________________________________________________________________</w:t>
            </w:r>
          </w:p>
        </w:tc>
        <w:tc>
          <w:tcPr>
            <w:tcW w:w="3748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993"/>
              </w:tabs>
              <w:spacing w:before="60" w:after="0" w:line="240" w:lineRule="auto"/>
              <w:ind w:left="488" w:hanging="488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 xml:space="preserve">Nr 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</w:t>
            </w:r>
            <w:r w:rsidR="009877D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________</w:t>
            </w:r>
          </w:p>
        </w:tc>
      </w:tr>
      <w:tr w:rsidR="00272584" w:rsidRPr="00272584" w:rsidTr="00346987">
        <w:tc>
          <w:tcPr>
            <w:tcW w:w="5027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Tel.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_____________________________________________________</w:t>
            </w:r>
          </w:p>
        </w:tc>
        <w:tc>
          <w:tcPr>
            <w:tcW w:w="5028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Fax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  <w:t>______________________________________</w:t>
            </w:r>
          </w:p>
        </w:tc>
      </w:tr>
      <w:tr w:rsidR="00272584" w:rsidRPr="00272584" w:rsidTr="00346987">
        <w:tc>
          <w:tcPr>
            <w:tcW w:w="5027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</w:p>
        </w:tc>
      </w:tr>
    </w:tbl>
    <w:p w:rsidR="009877D4" w:rsidRPr="00272584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Cambria" w:eastAsia="Batang" w:hAnsi="Cambria" w:cs="Times New Roman"/>
          <w:sz w:val="20"/>
          <w:szCs w:val="20"/>
          <w:lang w:eastAsia="pl-PL"/>
        </w:rPr>
      </w:pP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  <w:r w:rsidRPr="00272584">
        <w:rPr>
          <w:rFonts w:ascii="Cambria" w:eastAsia="Batang" w:hAnsi="Cambria" w:cs="Times New Roman"/>
          <w:b/>
          <w:sz w:val="16"/>
          <w:szCs w:val="16"/>
          <w:lang w:eastAsia="pl-PL"/>
        </w:rPr>
        <w:t>Adres e-mail do korespondencji z jednostką wystawiającą wniosek:_____________________________________________</w:t>
      </w: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</w:p>
    <w:p w:rsidR="00272584" w:rsidRPr="00272584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Cambria" w:eastAsia="Batang" w:hAnsi="Cambria" w:cs="Times New Roman"/>
          <w:b/>
          <w:sz w:val="16"/>
          <w:szCs w:val="16"/>
          <w:lang w:eastAsia="pl-PL"/>
        </w:rPr>
      </w:pPr>
      <w:r w:rsidRPr="00272584">
        <w:rPr>
          <w:rFonts w:ascii="Cambria" w:eastAsia="Batang" w:hAnsi="Cambria" w:cs="Times New Roman"/>
          <w:b/>
          <w:sz w:val="16"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272584" w:rsidRPr="00272584" w:rsidTr="00346987">
        <w:tc>
          <w:tcPr>
            <w:tcW w:w="10055" w:type="dxa"/>
            <w:gridSpan w:val="2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>Imię  i nazwisko</w:t>
            </w:r>
            <w:r w:rsidRPr="00272584">
              <w:rPr>
                <w:rFonts w:ascii="Cambria" w:eastAsia="Batang" w:hAnsi="Cambria" w:cs="Times New Roman"/>
                <w:sz w:val="20"/>
                <w:szCs w:val="20"/>
                <w:lang w:eastAsia="pl-PL"/>
              </w:rPr>
              <w:tab/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Cambria" w:eastAsia="Batang" w:hAnsi="Cambria" w:cs="Times New Roman"/>
                <w:sz w:val="24"/>
                <w:szCs w:val="24"/>
                <w:lang w:eastAsia="pl-PL"/>
              </w:rPr>
            </w:pPr>
          </w:p>
        </w:tc>
      </w:tr>
      <w:tr w:rsidR="00272584" w:rsidRPr="00272584" w:rsidTr="00346987">
        <w:tc>
          <w:tcPr>
            <w:tcW w:w="5027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br/>
            </w: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br/>
            </w:r>
            <w:r w:rsidRPr="00272584"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16"/>
                <w:szCs w:val="16"/>
                <w:lang w:eastAsia="pl-PL"/>
              </w:rPr>
              <w:t xml:space="preserve">Kierownika jednostki </w:t>
            </w:r>
          </w:p>
          <w:p w:rsidR="00272584" w:rsidRP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</w:pPr>
            <w:r w:rsidRPr="00272584">
              <w:rPr>
                <w:rFonts w:ascii="Cambria" w:eastAsia="Batang" w:hAnsi="Cambria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rPr>
          <w:rFonts w:ascii="Calibri" w:eastAsia="Times New Roman" w:hAnsi="Calibri" w:cs="Times New Roman"/>
        </w:rPr>
      </w:pPr>
    </w:p>
    <w:p w:rsidR="009877D4" w:rsidRDefault="009877D4" w:rsidP="00272584">
      <w:pPr>
        <w:rPr>
          <w:rFonts w:ascii="Calibri" w:eastAsia="Times New Roman" w:hAnsi="Calibri" w:cs="Times New Roman"/>
        </w:rPr>
      </w:pPr>
    </w:p>
    <w:p w:rsidR="00DB74E1" w:rsidRDefault="00DB74E1" w:rsidP="00272584">
      <w:pPr>
        <w:rPr>
          <w:rFonts w:ascii="Calibri" w:eastAsia="Times New Roman" w:hAnsi="Calibri" w:cs="Times New Roman"/>
        </w:rPr>
      </w:pPr>
    </w:p>
    <w:p w:rsidR="000E77ED" w:rsidRPr="00272584" w:rsidRDefault="000E77ED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spacing w:before="200" w:after="0"/>
        <w:ind w:left="360"/>
        <w:outlineLvl w:val="1"/>
        <w:rPr>
          <w:rFonts w:ascii="Cambria" w:eastAsia="Times New Roman" w:hAnsi="Cambria" w:cs="Times New Roman"/>
          <w:b/>
          <w:bCs/>
        </w:rPr>
      </w:pPr>
      <w:r w:rsidRPr="00272584">
        <w:rPr>
          <w:rFonts w:ascii="Cambria" w:eastAsia="Times New Roman" w:hAnsi="Cambria" w:cs="Times New Roman"/>
          <w:b/>
          <w:bCs/>
        </w:rPr>
        <w:t xml:space="preserve">Załącznik </w:t>
      </w:r>
      <w:r>
        <w:rPr>
          <w:rFonts w:ascii="Cambria" w:eastAsia="Times New Roman" w:hAnsi="Cambria" w:cs="Times New Roman"/>
          <w:b/>
          <w:bCs/>
        </w:rPr>
        <w:t xml:space="preserve">nr 1 -  </w:t>
      </w:r>
      <w:r w:rsidRPr="00272584">
        <w:rPr>
          <w:rFonts w:ascii="Cambria" w:eastAsia="Times New Roman" w:hAnsi="Cambria" w:cs="Times New Roman"/>
          <w:b/>
          <w:bCs/>
        </w:rPr>
        <w:t>Kwalifikacja – wstępna ocena chorego</w:t>
      </w:r>
    </w:p>
    <w:p w:rsidR="000E77ED" w:rsidRPr="00272584" w:rsidRDefault="000E77ED" w:rsidP="00272584">
      <w:pPr>
        <w:spacing w:before="200" w:after="0"/>
        <w:ind w:left="360"/>
        <w:outlineLvl w:val="1"/>
        <w:rPr>
          <w:rFonts w:ascii="Cambria" w:eastAsia="Times New Roman" w:hAnsi="Cambria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 xml:space="preserve">Data postawienia rozpoznania wg. kryteriów UKPDS Brain Bank </w:t>
            </w:r>
            <w:proofErr w:type="spellStart"/>
            <w:r w:rsidRPr="00272584">
              <w:rPr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752BC2" w:rsidRDefault="00752BC2" w:rsidP="00752BC2">
            <w:pPr>
              <w:jc w:val="center"/>
              <w:rPr>
                <w:sz w:val="24"/>
                <w:szCs w:val="24"/>
              </w:rPr>
            </w:pPr>
          </w:p>
          <w:p w:rsidR="00752BC2" w:rsidRPr="00176AD5" w:rsidRDefault="00752BC2" w:rsidP="00752BC2">
            <w:pPr>
              <w:jc w:val="center"/>
              <w:rPr>
                <w:sz w:val="24"/>
                <w:szCs w:val="24"/>
              </w:rPr>
            </w:pPr>
            <w:r w:rsidRPr="00176AD5">
              <w:rPr>
                <w:sz w:val="24"/>
                <w:szCs w:val="24"/>
              </w:rPr>
              <w:t xml:space="preserve">…………………………….. </w:t>
            </w:r>
            <w:r w:rsidRPr="00176AD5">
              <w:t>(rok)</w:t>
            </w:r>
          </w:p>
          <w:p w:rsidR="00272584" w:rsidRPr="00272584" w:rsidRDefault="00272584" w:rsidP="00752BC2">
            <w:pPr>
              <w:jc w:val="center"/>
              <w:rPr>
                <w:sz w:val="24"/>
                <w:szCs w:val="24"/>
              </w:rPr>
            </w:pP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272584" w:rsidRPr="00DB74E1" w:rsidRDefault="00272584" w:rsidP="00F0759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Zaawansowana postać choroby, tj. stany off i/lub on z uciążliwymi dyskinezami trwające co najmniej 50% czasu aktywności dobowej pacjenta, udokumentowany zapisami w dzienniczku Hausera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0A4704" w:rsidRPr="00272584" w:rsidTr="005B65E1">
        <w:tc>
          <w:tcPr>
            <w:tcW w:w="6442" w:type="dxa"/>
            <w:vAlign w:val="center"/>
          </w:tcPr>
          <w:p w:rsidR="000A4704" w:rsidRPr="000A4704" w:rsidRDefault="000A4704" w:rsidP="00F07594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A4704">
              <w:rPr>
                <w:sz w:val="24"/>
                <w:szCs w:val="24"/>
              </w:rPr>
              <w:t xml:space="preserve">Stwierdzony czas ze stanami off i/lub on z uciążliwymi dyskinezami </w:t>
            </w:r>
          </w:p>
        </w:tc>
        <w:tc>
          <w:tcPr>
            <w:tcW w:w="2846" w:type="dxa"/>
            <w:vAlign w:val="center"/>
          </w:tcPr>
          <w:p w:rsidR="000A4704" w:rsidRPr="00E71B5A" w:rsidRDefault="00F07594" w:rsidP="00F07594">
            <w:pPr>
              <w:jc w:val="center"/>
            </w:pPr>
            <w:r w:rsidRPr="00F07594">
              <w:t>___godz. ___min</w:t>
            </w:r>
            <w:r>
              <w:t>.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 xml:space="preserve">Potwierdzona skuteczność stosowania </w:t>
            </w:r>
            <w:proofErr w:type="spellStart"/>
            <w:r w:rsidRPr="00272584">
              <w:rPr>
                <w:sz w:val="24"/>
                <w:szCs w:val="24"/>
              </w:rPr>
              <w:t>lewodopy</w:t>
            </w:r>
            <w:proofErr w:type="spellEnd"/>
            <w:r w:rsidRPr="00272584">
              <w:rPr>
                <w:sz w:val="24"/>
                <w:szCs w:val="24"/>
              </w:rPr>
              <w:t xml:space="preserve"> we wcześniejszym leczeniu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Wyczerpanie możliwości prowadzenia skutecznej terapii co najmniej dwoma lekami doustnymi o różnych mechanizmach działania lub wystąpienie działań niepożądanych, związanych ze stosowaniem tych leków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Codzienna obecność i pomoc ze strony opiekuna, który będzie w stanie obsłużyć PEG oraz pompę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Ocena nastroju w skali Becka oraz badanie psychologiczne – ocena funkcji poznawczych wg. Kryteriów rozpoznania otępienia w chorobie Parkinsona (</w:t>
            </w:r>
            <w:proofErr w:type="spellStart"/>
            <w:r w:rsidRPr="00272584">
              <w:rPr>
                <w:sz w:val="24"/>
                <w:szCs w:val="24"/>
              </w:rPr>
              <w:t>Emre</w:t>
            </w:r>
            <w:proofErr w:type="spellEnd"/>
            <w:r w:rsidRPr="00272584">
              <w:rPr>
                <w:sz w:val="24"/>
                <w:szCs w:val="24"/>
              </w:rPr>
              <w:t xml:space="preserve"> et al. </w:t>
            </w:r>
            <w:proofErr w:type="spellStart"/>
            <w:r w:rsidRPr="00272584">
              <w:rPr>
                <w:sz w:val="24"/>
                <w:szCs w:val="24"/>
              </w:rPr>
              <w:t>Mov</w:t>
            </w:r>
            <w:proofErr w:type="spellEnd"/>
            <w:r w:rsidRPr="00272584">
              <w:rPr>
                <w:sz w:val="24"/>
                <w:szCs w:val="24"/>
              </w:rPr>
              <w:t xml:space="preserve"> </w:t>
            </w:r>
            <w:proofErr w:type="spellStart"/>
            <w:r w:rsidRPr="00272584">
              <w:rPr>
                <w:sz w:val="24"/>
                <w:szCs w:val="24"/>
              </w:rPr>
              <w:t>Disord</w:t>
            </w:r>
            <w:proofErr w:type="spellEnd"/>
            <w:r w:rsidRPr="00272584">
              <w:rPr>
                <w:sz w:val="24"/>
                <w:szCs w:val="24"/>
              </w:rPr>
              <w:t xml:space="preserve"> 2007)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 xml:space="preserve">Brak kryteriów uniemożliwiających kwalifikację do programu </w:t>
            </w:r>
            <w:r>
              <w:rPr>
                <w:sz w:val="24"/>
                <w:szCs w:val="24"/>
              </w:rPr>
              <w:t xml:space="preserve"> </w:t>
            </w:r>
            <w:r w:rsidRPr="00272584">
              <w:rPr>
                <w:sz w:val="24"/>
                <w:szCs w:val="24"/>
              </w:rPr>
              <w:t>(w rozumieniu opisu programu)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  <w:tr w:rsidR="00272584" w:rsidRPr="00272584" w:rsidTr="005B65E1">
        <w:tc>
          <w:tcPr>
            <w:tcW w:w="6442" w:type="dxa"/>
            <w:vAlign w:val="center"/>
          </w:tcPr>
          <w:p w:rsidR="00272584" w:rsidRPr="00272584" w:rsidRDefault="00272584" w:rsidP="00F07594">
            <w:pPr>
              <w:rPr>
                <w:sz w:val="24"/>
                <w:szCs w:val="24"/>
              </w:rPr>
            </w:pPr>
            <w:r w:rsidRPr="00272584">
              <w:rPr>
                <w:sz w:val="24"/>
                <w:szCs w:val="24"/>
              </w:rPr>
              <w:t>Wykonano badania przewidziane przy kwalifikacji do leczenia</w:t>
            </w:r>
          </w:p>
        </w:tc>
        <w:tc>
          <w:tcPr>
            <w:tcW w:w="2846" w:type="dxa"/>
            <w:vAlign w:val="center"/>
          </w:tcPr>
          <w:p w:rsidR="00272584" w:rsidRPr="00272584" w:rsidRDefault="00272584" w:rsidP="00F07594">
            <w:pPr>
              <w:jc w:val="center"/>
              <w:rPr>
                <w:sz w:val="24"/>
                <w:szCs w:val="24"/>
              </w:rPr>
            </w:pPr>
            <w:r w:rsidRPr="00E71B5A">
              <w:t>tak/nie*</w:t>
            </w:r>
          </w:p>
        </w:tc>
      </w:tr>
    </w:tbl>
    <w:p w:rsidR="00272584" w:rsidRPr="00DB74E1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="007071F1" w:rsidRPr="00DB74E1">
        <w:rPr>
          <w:rFonts w:ascii="Calibri" w:eastAsia="Times New Roman" w:hAnsi="Calibri" w:cs="Times New Roman"/>
          <w:sz w:val="20"/>
          <w:szCs w:val="20"/>
        </w:rPr>
        <w:t>zakreślić właściwą odpowiedź</w:t>
      </w:r>
    </w:p>
    <w:p w:rsidR="00272584" w:rsidRPr="000E77ED" w:rsidRDefault="00AB05EB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Uwagi lekarza prowadzącego:</w:t>
      </w:r>
    </w:p>
    <w:p w:rsidR="00AB05EB" w:rsidRPr="000E77ED" w:rsidRDefault="00AB05EB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0E77ED" w:rsidRPr="000E77ED" w:rsidRDefault="000E77ED" w:rsidP="000E77ED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0E77ED" w:rsidRPr="000E77ED" w:rsidRDefault="000E77ED" w:rsidP="000E77ED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0E77ED">
        <w:rPr>
          <w:rFonts w:ascii="Cambria" w:eastAsia="Times New Roman" w:hAnsi="Cambria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F07594" w:rsidRPr="000A4704" w:rsidRDefault="00F07594" w:rsidP="00F07594">
      <w:pPr>
        <w:spacing w:after="0" w:line="240" w:lineRule="auto"/>
        <w:contextualSpacing/>
        <w:outlineLvl w:val="0"/>
        <w:rPr>
          <w:rFonts w:ascii="Cambria" w:eastAsia="Times New Roman" w:hAnsi="Cambria" w:cs="Times New Roman"/>
          <w:bCs/>
        </w:rPr>
      </w:pPr>
      <w:r w:rsidRPr="000A4704">
        <w:rPr>
          <w:rFonts w:ascii="Cambria" w:eastAsia="Times New Roman" w:hAnsi="Cambria" w:cs="Times New Roman"/>
          <w:bCs/>
        </w:rPr>
        <w:t xml:space="preserve">Dokumenty do </w:t>
      </w:r>
      <w:r w:rsidRPr="00B6554E">
        <w:rPr>
          <w:rFonts w:ascii="Cambria" w:eastAsia="Times New Roman" w:hAnsi="Cambria" w:cs="Times New Roman"/>
          <w:bCs/>
        </w:rPr>
        <w:t>załączeni</w:t>
      </w:r>
      <w:r>
        <w:rPr>
          <w:rFonts w:ascii="Cambria" w:eastAsia="Times New Roman" w:hAnsi="Cambria" w:cs="Times New Roman"/>
          <w:bCs/>
        </w:rPr>
        <w:t>a</w:t>
      </w:r>
      <w:r w:rsidRPr="000A4704">
        <w:rPr>
          <w:rFonts w:ascii="Cambria" w:eastAsia="Times New Roman" w:hAnsi="Cambria" w:cs="Times New Roman"/>
          <w:bCs/>
        </w:rPr>
        <w:t xml:space="preserve"> do wniosku:</w:t>
      </w:r>
    </w:p>
    <w:p w:rsidR="00F07594" w:rsidRPr="000A4704" w:rsidRDefault="00F07594" w:rsidP="00F07594">
      <w:pPr>
        <w:pStyle w:val="Akapitzlist"/>
        <w:numPr>
          <w:ilvl w:val="0"/>
          <w:numId w:val="3"/>
        </w:numPr>
        <w:spacing w:after="0" w:line="240" w:lineRule="auto"/>
        <w:ind w:left="0" w:firstLine="0"/>
        <w:outlineLvl w:val="0"/>
        <w:rPr>
          <w:rFonts w:ascii="Cambria" w:eastAsia="Times New Roman" w:hAnsi="Cambria" w:cs="Times New Roman"/>
          <w:bCs/>
        </w:rPr>
      </w:pPr>
      <w:r w:rsidRPr="000A4704">
        <w:rPr>
          <w:rFonts w:ascii="Cambria" w:eastAsia="Times New Roman" w:hAnsi="Cambria" w:cs="Times New Roman"/>
          <w:bCs/>
        </w:rPr>
        <w:t>wypełniony przez pacjenta dzienniczek Hausera;</w:t>
      </w:r>
    </w:p>
    <w:p w:rsidR="00F07594" w:rsidRPr="000A4704" w:rsidRDefault="00F07594" w:rsidP="00F07594">
      <w:pPr>
        <w:pStyle w:val="Akapitzlist"/>
        <w:numPr>
          <w:ilvl w:val="0"/>
          <w:numId w:val="3"/>
        </w:numPr>
        <w:spacing w:before="480" w:after="0" w:line="240" w:lineRule="auto"/>
        <w:ind w:left="0" w:firstLine="0"/>
        <w:outlineLvl w:val="0"/>
        <w:rPr>
          <w:rFonts w:ascii="Cambria" w:eastAsia="Times New Roman" w:hAnsi="Cambria" w:cs="Times New Roman"/>
          <w:bCs/>
        </w:rPr>
      </w:pPr>
      <w:r w:rsidRPr="000A4704">
        <w:rPr>
          <w:rFonts w:ascii="Cambria" w:eastAsia="Times New Roman" w:hAnsi="Cambria" w:cs="Times New Roman"/>
          <w:bCs/>
        </w:rPr>
        <w:t>poświadczona za zgodność  kopia dokumentacji medycznej pacjenta</w:t>
      </w:r>
    </w:p>
    <w:p w:rsidR="00F07594" w:rsidRPr="00272584" w:rsidRDefault="00F07594" w:rsidP="00F07594">
      <w:pPr>
        <w:spacing w:before="480" w:after="0" w:line="240" w:lineRule="auto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F57682" w:rsidRPr="00752BC2" w:rsidRDefault="000A4704" w:rsidP="00F57682">
      <w:pPr>
        <w:tabs>
          <w:tab w:val="left" w:pos="6819"/>
        </w:tabs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752BC2">
        <w:rPr>
          <w:rFonts w:ascii="Cambria" w:eastAsia="Times New Roman" w:hAnsi="Cambria" w:cs="Times New Roman"/>
          <w:b/>
          <w:bCs/>
          <w:sz w:val="24"/>
          <w:szCs w:val="24"/>
        </w:rPr>
        <w:t>Załącznik nr 2</w:t>
      </w:r>
      <w:r w:rsidR="00F07594" w:rsidRPr="00752BC2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r w:rsidRPr="00752BC2">
        <w:rPr>
          <w:rFonts w:ascii="Cambria" w:eastAsia="Times New Roman" w:hAnsi="Cambria" w:cs="Times New Roman"/>
          <w:b/>
          <w:bCs/>
          <w:sz w:val="24"/>
          <w:szCs w:val="24"/>
        </w:rPr>
        <w:t xml:space="preserve">– </w:t>
      </w:r>
      <w:r w:rsidR="00F07594" w:rsidRPr="00752BC2">
        <w:rPr>
          <w:rFonts w:ascii="Cambria" w:eastAsia="Times New Roman" w:hAnsi="Cambria" w:cs="Times New Roman"/>
          <w:b/>
          <w:bCs/>
          <w:sz w:val="24"/>
          <w:szCs w:val="24"/>
        </w:rPr>
        <w:t>O</w:t>
      </w:r>
      <w:r w:rsidRPr="00752BC2">
        <w:rPr>
          <w:rFonts w:ascii="Cambria" w:eastAsia="Times New Roman" w:hAnsi="Cambria" w:cs="Times New Roman"/>
          <w:b/>
          <w:bCs/>
          <w:sz w:val="24"/>
          <w:szCs w:val="24"/>
        </w:rPr>
        <w:t xml:space="preserve">stateczna </w:t>
      </w:r>
      <w:r w:rsidR="00F07594" w:rsidRPr="00752BC2">
        <w:rPr>
          <w:rFonts w:ascii="Cambria" w:eastAsia="Times New Roman" w:hAnsi="Cambria" w:cs="Times New Roman"/>
          <w:b/>
          <w:bCs/>
          <w:sz w:val="24"/>
          <w:szCs w:val="24"/>
        </w:rPr>
        <w:t xml:space="preserve">kwalifikacja </w:t>
      </w:r>
      <w:r w:rsidRPr="00752BC2">
        <w:rPr>
          <w:rFonts w:ascii="Cambria" w:eastAsia="Times New Roman" w:hAnsi="Cambria" w:cs="Times New Roman"/>
          <w:b/>
          <w:bCs/>
          <w:sz w:val="24"/>
          <w:szCs w:val="24"/>
        </w:rPr>
        <w:t>chorego</w:t>
      </w:r>
      <w:r w:rsidR="00F07594" w:rsidRPr="00752BC2">
        <w:rPr>
          <w:rFonts w:ascii="Cambria" w:eastAsia="Times New Roman" w:hAnsi="Cambria" w:cs="Times New Roman"/>
          <w:b/>
          <w:bCs/>
          <w:sz w:val="24"/>
          <w:szCs w:val="24"/>
        </w:rPr>
        <w:t>.</w:t>
      </w:r>
      <w:r w:rsidR="00F57682" w:rsidRPr="00752BC2">
        <w:rPr>
          <w:rFonts w:ascii="Cambria" w:eastAsia="Times New Roman" w:hAnsi="Cambria" w:cs="Times New Roman"/>
          <w:b/>
          <w:bCs/>
          <w:sz w:val="24"/>
          <w:szCs w:val="24"/>
        </w:rPr>
        <w:t xml:space="preserve">    </w:t>
      </w:r>
    </w:p>
    <w:p w:rsidR="000A4704" w:rsidRPr="00752BC2" w:rsidRDefault="00F57682" w:rsidP="00F57682">
      <w:pPr>
        <w:tabs>
          <w:tab w:val="left" w:pos="6819"/>
        </w:tabs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color w:val="FF0000"/>
          <w:sz w:val="24"/>
          <w:szCs w:val="24"/>
        </w:rPr>
      </w:pPr>
      <w:r w:rsidRPr="00752BC2">
        <w:rPr>
          <w:rFonts w:ascii="Cambria" w:eastAsia="Times New Roman" w:hAnsi="Cambria" w:cs="Times New Roman"/>
          <w:b/>
          <w:bCs/>
          <w:color w:val="FF0000"/>
          <w:sz w:val="24"/>
          <w:szCs w:val="24"/>
        </w:rPr>
        <w:tab/>
      </w:r>
    </w:p>
    <w:p w:rsidR="000A4704" w:rsidRPr="00752BC2" w:rsidRDefault="00752BC2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color w:val="FF0000"/>
          <w:sz w:val="24"/>
          <w:szCs w:val="24"/>
        </w:rPr>
      </w:pPr>
      <w:r w:rsidRPr="00752BC2">
        <w:rPr>
          <w:rFonts w:ascii="Cambria" w:eastAsia="Times New Roman" w:hAnsi="Cambria" w:cs="Times New Roman"/>
          <w:b/>
          <w:bCs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02B04" wp14:editId="77CF1151">
                <wp:simplePos x="0" y="0"/>
                <wp:positionH relativeFrom="column">
                  <wp:posOffset>3769995</wp:posOffset>
                </wp:positionH>
                <wp:positionV relativeFrom="paragraph">
                  <wp:posOffset>79375</wp:posOffset>
                </wp:positionV>
                <wp:extent cx="1926590" cy="482600"/>
                <wp:effectExtent l="0" t="0" r="1651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59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45720" rIns="18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96.85pt;margin-top:6.25pt;width:151.7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" filled="f" strokecolor="black [3213]">
                <v:textbox inset=".5mm,,.5mm"/>
              </v:rect>
            </w:pict>
          </mc:Fallback>
        </mc:AlternateContent>
      </w:r>
    </w:p>
    <w:p w:rsidR="00752BC2" w:rsidRPr="00176AD5" w:rsidRDefault="00752BC2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r w:rsidRPr="00176AD5">
        <w:rPr>
          <w:rFonts w:ascii="Cambria" w:eastAsia="Times New Roman" w:hAnsi="Cambria" w:cs="Times New Roman"/>
          <w:bCs/>
          <w:sz w:val="24"/>
          <w:szCs w:val="24"/>
        </w:rPr>
        <w:t>Pole numeru identyfikacyjnego nadanego przez Zespół:</w:t>
      </w:r>
    </w:p>
    <w:p w:rsidR="00752BC2" w:rsidRPr="00176AD5" w:rsidRDefault="00176AD5" w:rsidP="00176AD5">
      <w:pPr>
        <w:tabs>
          <w:tab w:val="left" w:pos="3320"/>
          <w:tab w:val="left" w:pos="5355"/>
        </w:tabs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  <w:ins w:id="2" w:author="Wacławska Agnieszka" w:date="2017-11-17T10:21:00Z">
        <w:r w:rsidRPr="00176AD5">
          <w:rPr>
            <w:rFonts w:ascii="Cambria" w:eastAsia="Times New Roman" w:hAnsi="Cambria" w:cs="Times New Roman"/>
            <w:bCs/>
            <w:sz w:val="24"/>
            <w:szCs w:val="24"/>
          </w:rPr>
          <w:tab/>
        </w:r>
        <w:r w:rsidRPr="00176AD5">
          <w:rPr>
            <w:rFonts w:ascii="Cambria" w:eastAsia="Times New Roman" w:hAnsi="Cambria" w:cs="Times New Roman"/>
            <w:bCs/>
            <w:sz w:val="24"/>
            <w:szCs w:val="24"/>
          </w:rPr>
          <w:tab/>
        </w:r>
      </w:ins>
    </w:p>
    <w:p w:rsidR="00752BC2" w:rsidRPr="00176AD5" w:rsidRDefault="00752BC2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24"/>
          <w:szCs w:val="24"/>
        </w:rPr>
      </w:pPr>
    </w:p>
    <w:p w:rsidR="000A4704" w:rsidRPr="00176AD5" w:rsidRDefault="000A4704" w:rsidP="00752BC2">
      <w:pPr>
        <w:spacing w:before="480" w:after="0" w:line="240" w:lineRule="auto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176AD5">
        <w:rPr>
          <w:rFonts w:ascii="Cambria" w:eastAsia="Times New Roman" w:hAnsi="Cambria" w:cs="Times New Roman"/>
          <w:bCs/>
          <w:sz w:val="24"/>
          <w:szCs w:val="24"/>
        </w:rPr>
        <w:t xml:space="preserve">Data sporządzenia dokumentu: </w:t>
      </w:r>
      <w:r w:rsidR="00752BC2" w:rsidRPr="00176AD5">
        <w:rPr>
          <w:rFonts w:ascii="Cambria" w:eastAsia="Times New Roman" w:hAnsi="Cambria" w:cs="Times New Roman"/>
          <w:bCs/>
          <w:sz w:val="24"/>
          <w:szCs w:val="24"/>
        </w:rPr>
        <w:t>……………………………..</w:t>
      </w:r>
    </w:p>
    <w:p w:rsidR="000A4704" w:rsidRPr="00176AD5" w:rsidRDefault="00752BC2" w:rsidP="00752BC2">
      <w:pPr>
        <w:spacing w:before="480" w:after="0" w:line="240" w:lineRule="auto"/>
        <w:ind w:left="2832" w:firstLine="708"/>
        <w:contextualSpacing/>
        <w:outlineLvl w:val="0"/>
        <w:rPr>
          <w:rFonts w:ascii="Cambria" w:eastAsia="Times New Roman" w:hAnsi="Cambria" w:cs="Times New Roman"/>
          <w:bCs/>
          <w:sz w:val="16"/>
          <w:szCs w:val="16"/>
        </w:rPr>
      </w:pPr>
      <w:proofErr w:type="spellStart"/>
      <w:r w:rsidRPr="00176AD5">
        <w:rPr>
          <w:rFonts w:ascii="Cambria" w:eastAsia="Times New Roman" w:hAnsi="Cambria" w:cs="Times New Roman"/>
          <w:bCs/>
          <w:sz w:val="16"/>
          <w:szCs w:val="16"/>
        </w:rPr>
        <w:t>dd</w:t>
      </w:r>
      <w:proofErr w:type="spellEnd"/>
      <w:r w:rsidRPr="00176AD5">
        <w:rPr>
          <w:rFonts w:ascii="Cambria" w:eastAsia="Times New Roman" w:hAnsi="Cambria" w:cs="Times New Roman"/>
          <w:bCs/>
          <w:sz w:val="16"/>
          <w:szCs w:val="16"/>
        </w:rPr>
        <w:t>/mm/</w:t>
      </w:r>
      <w:proofErr w:type="spellStart"/>
      <w:r w:rsidRPr="00176AD5">
        <w:rPr>
          <w:rFonts w:ascii="Cambria" w:eastAsia="Times New Roman" w:hAnsi="Cambria" w:cs="Times New Roman"/>
          <w:bCs/>
          <w:sz w:val="16"/>
          <w:szCs w:val="16"/>
        </w:rPr>
        <w:t>rrrr</w:t>
      </w:r>
      <w:proofErr w:type="spellEnd"/>
    </w:p>
    <w:p w:rsidR="00752BC2" w:rsidRPr="00176AD5" w:rsidRDefault="00752BC2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176AD5" w:rsidRPr="00176AD5" w:rsidTr="00434455">
        <w:tc>
          <w:tcPr>
            <w:tcW w:w="6442" w:type="dxa"/>
            <w:vAlign w:val="center"/>
          </w:tcPr>
          <w:p w:rsidR="000A4704" w:rsidRPr="00176AD5" w:rsidRDefault="00F07594" w:rsidP="00434455">
            <w:pPr>
              <w:rPr>
                <w:sz w:val="24"/>
                <w:szCs w:val="24"/>
              </w:rPr>
            </w:pPr>
            <w:r w:rsidRPr="00176AD5">
              <w:rPr>
                <w:sz w:val="24"/>
                <w:szCs w:val="24"/>
              </w:rPr>
              <w:t>C</w:t>
            </w:r>
            <w:r w:rsidR="000A4704" w:rsidRPr="00176AD5">
              <w:rPr>
                <w:sz w:val="24"/>
                <w:szCs w:val="24"/>
              </w:rPr>
              <w:t xml:space="preserve">zas spędzany przez pacjenta w stanie off lub w stanie on z uciążliwymi dyskinezami po 7 dniowej terapii Duodopa </w:t>
            </w:r>
          </w:p>
        </w:tc>
        <w:tc>
          <w:tcPr>
            <w:tcW w:w="2846" w:type="dxa"/>
            <w:vAlign w:val="center"/>
          </w:tcPr>
          <w:p w:rsidR="000A4704" w:rsidRPr="00176AD5" w:rsidRDefault="000A4704" w:rsidP="00752BC2">
            <w:r w:rsidRPr="00176AD5">
              <w:rPr>
                <w:sz w:val="24"/>
                <w:szCs w:val="24"/>
              </w:rPr>
              <w:t>___godz. ___min</w:t>
            </w:r>
          </w:p>
        </w:tc>
      </w:tr>
      <w:tr w:rsidR="000A4704" w:rsidRPr="00752BC2" w:rsidTr="00434455">
        <w:tc>
          <w:tcPr>
            <w:tcW w:w="6442" w:type="dxa"/>
            <w:vAlign w:val="center"/>
          </w:tcPr>
          <w:p w:rsidR="000A4704" w:rsidRPr="00752BC2" w:rsidRDefault="000A4704" w:rsidP="00434455">
            <w:pPr>
              <w:rPr>
                <w:sz w:val="24"/>
                <w:szCs w:val="24"/>
              </w:rPr>
            </w:pPr>
            <w:r w:rsidRPr="00752BC2">
              <w:rPr>
                <w:sz w:val="24"/>
                <w:szCs w:val="24"/>
              </w:rPr>
              <w:t>Procent o jaki został zredukowany czas spędzany przez pacjenta w stanie off lub w stanie on z uciążliwymi dyskinezami po 7 dniowej terapii Duodopa</w:t>
            </w:r>
          </w:p>
        </w:tc>
        <w:tc>
          <w:tcPr>
            <w:tcW w:w="2846" w:type="dxa"/>
            <w:vAlign w:val="center"/>
          </w:tcPr>
          <w:p w:rsidR="000A4704" w:rsidRPr="00752BC2" w:rsidRDefault="000A4704" w:rsidP="00434455"/>
        </w:tc>
      </w:tr>
    </w:tbl>
    <w:p w:rsidR="000A4704" w:rsidRPr="00752BC2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Pr="00752BC2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Pr="00752BC2" w:rsidRDefault="000A4704" w:rsidP="000A470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0A4704" w:rsidRPr="00752BC2" w:rsidRDefault="00F0759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752BC2">
        <w:rPr>
          <w:rFonts w:ascii="Cambria" w:eastAsia="Times New Roman" w:hAnsi="Cambria" w:cs="Times New Roman"/>
          <w:b/>
          <w:bCs/>
          <w:sz w:val="24"/>
          <w:szCs w:val="24"/>
        </w:rPr>
        <w:t>Ostateczna kwalifikacja pacjenta do programu:  tak/nie*</w:t>
      </w:r>
    </w:p>
    <w:p w:rsidR="000A4704" w:rsidRPr="00752BC2" w:rsidRDefault="000A470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color w:val="FF0000"/>
          <w:sz w:val="24"/>
          <w:szCs w:val="24"/>
        </w:rPr>
      </w:pPr>
    </w:p>
    <w:p w:rsidR="000A4704" w:rsidRPr="00E7022E" w:rsidRDefault="00F0759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 w:val="18"/>
          <w:szCs w:val="18"/>
        </w:rPr>
      </w:pPr>
      <w:r w:rsidRPr="00E7022E">
        <w:rPr>
          <w:rFonts w:ascii="Cambria" w:eastAsia="Times New Roman" w:hAnsi="Cambria" w:cs="Times New Roman"/>
          <w:bCs/>
          <w:sz w:val="18"/>
          <w:szCs w:val="18"/>
        </w:rPr>
        <w:t>*  zakreślić właściwą odpowiedź</w:t>
      </w:r>
    </w:p>
    <w:p w:rsidR="005B65E1" w:rsidRDefault="005B65E1">
      <w:pPr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br w:type="page"/>
      </w:r>
    </w:p>
    <w:p w:rsidR="00272584" w:rsidRPr="00272584" w:rsidRDefault="0027258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272584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nr </w:t>
      </w:r>
      <w:r w:rsidR="000A4704">
        <w:rPr>
          <w:rFonts w:ascii="Cambria" w:eastAsia="Times New Roman" w:hAnsi="Cambria" w:cs="Times New Roman"/>
          <w:b/>
          <w:bCs/>
          <w:sz w:val="24"/>
          <w:szCs w:val="24"/>
        </w:rPr>
        <w:t xml:space="preserve">3 </w:t>
      </w:r>
      <w:r w:rsidRPr="00272584">
        <w:rPr>
          <w:rFonts w:ascii="Cambria" w:eastAsia="Times New Roman" w:hAnsi="Cambria" w:cs="Times New Roman"/>
          <w:b/>
          <w:bCs/>
          <w:sz w:val="24"/>
          <w:szCs w:val="24"/>
        </w:rPr>
        <w:t>–zgoda pacjenta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na przetwarzanie danych osobowych</w:t>
      </w: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</w:rPr>
      </w:pPr>
      <w:r w:rsidRPr="00272584">
        <w:rPr>
          <w:rFonts w:ascii="Cambria" w:eastAsia="Times New Roman" w:hAnsi="Cambria" w:cs="Times New Roman"/>
        </w:rPr>
        <w:t>Wyrażam zgodę na przetwarzanie moich danych osobowych w celach wynikających z art. 188 ustawy o świadczeniach opieki zdrowotnej finansowanych ze środków publicznych (Dz.U. Nr 210, poz. 2135 z późn. zm.)</w:t>
      </w:r>
      <w:r w:rsidRPr="00272584">
        <w:rPr>
          <w:rFonts w:ascii="Cambria" w:eastAsia="Times New Roman" w:hAnsi="Cambria" w:cs="Times New Roman"/>
        </w:rPr>
        <w:tab/>
      </w: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</w:rPr>
      </w:pPr>
      <w:r w:rsidRPr="00272584">
        <w:rPr>
          <w:rFonts w:ascii="Cambria" w:eastAsia="Times New Roman" w:hAnsi="Cambria" w:cs="Times New Roman"/>
        </w:rPr>
        <w:t>Jednocześnie wyrażam zgodę na leczenie substytucyjne</w:t>
      </w:r>
      <w:r w:rsidR="00AB05EB">
        <w:rPr>
          <w:rFonts w:ascii="Cambria" w:eastAsia="Times New Roman" w:hAnsi="Cambria" w:cs="Times New Roman"/>
        </w:rPr>
        <w:t xml:space="preserve"> lekiem Duodopa</w:t>
      </w:r>
      <w:r w:rsidRPr="00272584">
        <w:rPr>
          <w:rFonts w:ascii="Cambria" w:eastAsia="Times New Roman" w:hAnsi="Cambria" w:cs="Times New Roman"/>
        </w:rPr>
        <w:t xml:space="preserve">. Zobowiązuję się do przyjmowania </w:t>
      </w:r>
      <w:r w:rsidR="00AB05EB">
        <w:rPr>
          <w:rFonts w:ascii="Cambria" w:eastAsia="Times New Roman" w:hAnsi="Cambria" w:cs="Times New Roman"/>
        </w:rPr>
        <w:t xml:space="preserve">leku </w:t>
      </w:r>
      <w:r w:rsidRPr="00272584">
        <w:rPr>
          <w:rFonts w:ascii="Cambria" w:eastAsia="Times New Roman" w:hAnsi="Cambria" w:cs="Times New Roman"/>
        </w:rPr>
        <w:t>zgodnie z zaleceniami lekarskimi oraz zgłaszania się na badania kontrolne w wyznaczonych terminach.</w:t>
      </w: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</w:rPr>
      </w:pP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  <w:color w:val="D9D9D9"/>
          <w:sz w:val="24"/>
          <w:szCs w:val="24"/>
        </w:rPr>
      </w:pPr>
      <w:r w:rsidRPr="00272584">
        <w:rPr>
          <w:rFonts w:ascii="Cambria" w:eastAsia="Times New Roman" w:hAnsi="Cambria" w:cs="Times New Roman"/>
        </w:rPr>
        <w:t xml:space="preserve">Data i podpis pacjenta: </w:t>
      </w:r>
      <w:r w:rsidRPr="00272584">
        <w:rPr>
          <w:rFonts w:ascii="Cambria" w:eastAsia="Times New Roman" w:hAnsi="Cambria" w:cs="Times New Roman"/>
          <w:color w:val="D9D9D9"/>
        </w:rPr>
        <w:t>……………………………………………………………………………………………………………</w:t>
      </w: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272584" w:rsidRPr="00272584" w:rsidRDefault="00272584" w:rsidP="00272584">
      <w:pPr>
        <w:jc w:val="both"/>
        <w:rPr>
          <w:rFonts w:ascii="Cambria" w:eastAsia="Times New Roman" w:hAnsi="Cambria" w:cs="Times New Roman"/>
          <w:color w:val="D9D9D9"/>
          <w:sz w:val="24"/>
          <w:szCs w:val="24"/>
        </w:rPr>
      </w:pPr>
      <w:r w:rsidRPr="00272584">
        <w:rPr>
          <w:rFonts w:ascii="Cambria" w:eastAsia="Times New Roman" w:hAnsi="Cambria" w:cs="Times New Roman"/>
          <w:sz w:val="20"/>
          <w:szCs w:val="20"/>
        </w:rPr>
        <w:t xml:space="preserve">Data i podpis lekarza przyjmującego zgodę: </w:t>
      </w:r>
      <w:r w:rsidRPr="00272584">
        <w:rPr>
          <w:rFonts w:ascii="Cambria" w:eastAsia="Times New Roman" w:hAnsi="Cambria" w:cs="Times New Roman"/>
          <w:color w:val="D9D9D9"/>
          <w:sz w:val="20"/>
          <w:szCs w:val="20"/>
        </w:rPr>
        <w:t>………………………………………………………………..</w:t>
      </w:r>
      <w:r w:rsidRPr="00272584">
        <w:rPr>
          <w:rFonts w:ascii="Cambria" w:eastAsia="Times New Roman" w:hAnsi="Cambria" w:cs="Times New Roman"/>
          <w:color w:val="D9D9D9"/>
        </w:rPr>
        <w:t>………………………</w:t>
      </w:r>
    </w:p>
    <w:p w:rsidR="00272584" w:rsidRPr="00272584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</w:p>
    <w:p w:rsidR="00272584" w:rsidRPr="00272584" w:rsidRDefault="00272584" w:rsidP="00272584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272584" w:rsidRDefault="00272584" w:rsidP="003513F8"/>
    <w:sectPr w:rsidR="00272584" w:rsidSect="00176AD5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82" w:rsidRDefault="00F57682" w:rsidP="00F57682">
      <w:pPr>
        <w:spacing w:after="0" w:line="240" w:lineRule="auto"/>
      </w:pPr>
      <w:r>
        <w:separator/>
      </w:r>
    </w:p>
  </w:endnote>
  <w:endnote w:type="continuationSeparator" w:id="0">
    <w:p w:rsidR="00F57682" w:rsidRDefault="00F57682" w:rsidP="00F5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82" w:rsidRDefault="00F57682" w:rsidP="00F57682">
      <w:pPr>
        <w:spacing w:after="0" w:line="240" w:lineRule="auto"/>
      </w:pPr>
      <w:r>
        <w:separator/>
      </w:r>
    </w:p>
  </w:footnote>
  <w:footnote w:type="continuationSeparator" w:id="0">
    <w:p w:rsidR="00F57682" w:rsidRDefault="00F57682" w:rsidP="00F5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AA4" w:rsidRDefault="004E1AA4" w:rsidP="004E1AA4">
    <w:pPr>
      <w:pStyle w:val="Nagwek"/>
      <w:jc w:val="right"/>
    </w:pPr>
    <w:r>
      <w:rPr>
        <w:rFonts w:ascii="Arial" w:eastAsia="Times New Roman" w:hAnsi="Arial" w:cs="Arial"/>
        <w:b/>
      </w:rPr>
      <w:t>Załącznik nr 7</w:t>
    </w:r>
  </w:p>
  <w:p w:rsidR="004E1AA4" w:rsidRDefault="004E1AA4" w:rsidP="00176AD5">
    <w:pPr>
      <w:pStyle w:val="Nagwek"/>
      <w:jc w:val="right"/>
      <w:rPr>
        <w:rFonts w:ascii="Arial" w:eastAsia="Times New Roman" w:hAnsi="Arial" w:cs="Arial"/>
        <w:b/>
      </w:rPr>
    </w:pPr>
  </w:p>
  <w:p w:rsidR="004E1AA4" w:rsidRDefault="004E1AA4" w:rsidP="00176AD5">
    <w:pPr>
      <w:pStyle w:val="Nagwek"/>
      <w:jc w:val="right"/>
    </w:pPr>
    <w:r>
      <w:rPr>
        <w:rFonts w:ascii="Arial" w:eastAsia="Times New Roman" w:hAnsi="Arial" w:cs="Arial"/>
        <w:b/>
      </w:rPr>
      <w:t>Załącznik nr 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44D4F"/>
    <w:rsid w:val="000A4704"/>
    <w:rsid w:val="000A6E9E"/>
    <w:rsid w:val="000E77ED"/>
    <w:rsid w:val="00176AD5"/>
    <w:rsid w:val="0019634C"/>
    <w:rsid w:val="00272584"/>
    <w:rsid w:val="00322BAD"/>
    <w:rsid w:val="003513F8"/>
    <w:rsid w:val="00452B93"/>
    <w:rsid w:val="004C244B"/>
    <w:rsid w:val="004C33B8"/>
    <w:rsid w:val="004E1AA4"/>
    <w:rsid w:val="00565CBB"/>
    <w:rsid w:val="005A2A1E"/>
    <w:rsid w:val="005B65E1"/>
    <w:rsid w:val="006354D3"/>
    <w:rsid w:val="007071F1"/>
    <w:rsid w:val="00752BC2"/>
    <w:rsid w:val="00757B6D"/>
    <w:rsid w:val="00793E9F"/>
    <w:rsid w:val="008629A7"/>
    <w:rsid w:val="008F5D10"/>
    <w:rsid w:val="009877D4"/>
    <w:rsid w:val="009D333E"/>
    <w:rsid w:val="00A741CB"/>
    <w:rsid w:val="00AB05EB"/>
    <w:rsid w:val="00AD349E"/>
    <w:rsid w:val="00B036E5"/>
    <w:rsid w:val="00B6554E"/>
    <w:rsid w:val="00B77D60"/>
    <w:rsid w:val="00D650CE"/>
    <w:rsid w:val="00DB74E1"/>
    <w:rsid w:val="00E40294"/>
    <w:rsid w:val="00E7022E"/>
    <w:rsid w:val="00F07594"/>
    <w:rsid w:val="00F5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682"/>
  </w:style>
  <w:style w:type="paragraph" w:styleId="Stopka">
    <w:name w:val="footer"/>
    <w:basedOn w:val="Normalny"/>
    <w:link w:val="StopkaZnak"/>
    <w:uiPriority w:val="99"/>
    <w:unhideWhenUsed/>
    <w:rsid w:val="00F5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682"/>
  </w:style>
  <w:style w:type="paragraph" w:styleId="Stopka">
    <w:name w:val="footer"/>
    <w:basedOn w:val="Normalny"/>
    <w:link w:val="StopkaZnak"/>
    <w:uiPriority w:val="99"/>
    <w:unhideWhenUsed/>
    <w:rsid w:val="00F5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Marusza Piotr</dc:creator>
  <cp:lastModifiedBy>Hołubicki Rafał</cp:lastModifiedBy>
  <cp:revision>2</cp:revision>
  <cp:lastPrinted>2017-11-17T09:51:00Z</cp:lastPrinted>
  <dcterms:created xsi:type="dcterms:W3CDTF">2017-11-20T14:01:00Z</dcterms:created>
  <dcterms:modified xsi:type="dcterms:W3CDTF">2017-11-20T14:01:00Z</dcterms:modified>
</cp:coreProperties>
</file>